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0A6C6B" w14:textId="2A06F866" w:rsidR="008F46B0" w:rsidRDefault="008F46B0" w:rsidP="008F46B0">
      <w:pPr>
        <w:spacing w:after="0"/>
        <w:rPr>
          <w:rFonts w:ascii="Arial" w:hAnsi="Arial" w:cs="Arial"/>
          <w:b/>
          <w:bCs/>
          <w:sz w:val="24"/>
          <w:szCs w:val="28"/>
        </w:rPr>
      </w:pPr>
      <w:bookmarkStart w:id="0" w:name="_Toc530729755"/>
      <w:r w:rsidRPr="006A6BF3">
        <w:rPr>
          <w:rFonts w:ascii="Arial" w:hAnsi="Arial" w:cs="Arial"/>
          <w:b/>
          <w:bCs/>
          <w:sz w:val="24"/>
          <w:szCs w:val="28"/>
        </w:rPr>
        <w:t>Elektrinės dalies</w:t>
      </w:r>
      <w:r>
        <w:rPr>
          <w:rFonts w:ascii="Arial" w:hAnsi="Arial" w:cs="Arial"/>
          <w:b/>
          <w:bCs/>
          <w:sz w:val="24"/>
          <w:szCs w:val="28"/>
        </w:rPr>
        <w:t xml:space="preserve"> valdymo sistemos (VS)</w:t>
      </w:r>
      <w:r w:rsidRPr="006A6BF3">
        <w:rPr>
          <w:rFonts w:ascii="Arial" w:hAnsi="Arial" w:cs="Arial"/>
          <w:b/>
          <w:bCs/>
          <w:sz w:val="24"/>
          <w:szCs w:val="28"/>
        </w:rPr>
        <w:t xml:space="preserve"> derinimo protokolas skirtas</w:t>
      </w:r>
      <w:r w:rsidR="0085552C">
        <w:rPr>
          <w:rFonts w:ascii="Arial" w:hAnsi="Arial" w:cs="Arial"/>
          <w:b/>
          <w:bCs/>
          <w:sz w:val="24"/>
          <w:szCs w:val="28"/>
        </w:rPr>
        <w:t xml:space="preserve"> </w:t>
      </w:r>
      <w:r w:rsidR="0085552C" w:rsidRPr="0085552C">
        <w:rPr>
          <w:rFonts w:ascii="Arial" w:hAnsi="Arial" w:cs="Arial"/>
          <w:b/>
          <w:bCs/>
          <w:color w:val="FF0000"/>
          <w:sz w:val="24"/>
          <w:szCs w:val="28"/>
        </w:rPr>
        <w:t>(pasirinkti tipą)</w:t>
      </w:r>
      <w:r w:rsidRPr="0085552C">
        <w:rPr>
          <w:rFonts w:ascii="Arial" w:hAnsi="Arial" w:cs="Arial"/>
          <w:b/>
          <w:bCs/>
          <w:color w:val="FF0000"/>
          <w:sz w:val="24"/>
          <w:szCs w:val="28"/>
        </w:rPr>
        <w:t xml:space="preserve"> </w:t>
      </w:r>
      <w:r w:rsidR="0085552C">
        <w:rPr>
          <w:rFonts w:ascii="Arial" w:hAnsi="Arial" w:cs="Arial"/>
          <w:b/>
          <w:bCs/>
          <w:sz w:val="24"/>
          <w:szCs w:val="28"/>
        </w:rPr>
        <w:t xml:space="preserve">A2, </w:t>
      </w:r>
      <w:r w:rsidRPr="006A6BF3">
        <w:rPr>
          <w:rFonts w:ascii="Arial" w:hAnsi="Arial" w:cs="Arial"/>
          <w:b/>
          <w:bCs/>
          <w:sz w:val="24"/>
          <w:szCs w:val="28"/>
        </w:rPr>
        <w:t>B</w:t>
      </w:r>
      <w:r w:rsidR="0085552C">
        <w:rPr>
          <w:rFonts w:ascii="Arial" w:hAnsi="Arial" w:cs="Arial"/>
          <w:b/>
          <w:bCs/>
          <w:sz w:val="24"/>
          <w:szCs w:val="28"/>
        </w:rPr>
        <w:t>, C</w:t>
      </w:r>
      <w:r w:rsidRPr="006A6BF3">
        <w:rPr>
          <w:rFonts w:ascii="Arial" w:hAnsi="Arial" w:cs="Arial"/>
          <w:b/>
          <w:bCs/>
          <w:sz w:val="24"/>
          <w:szCs w:val="28"/>
        </w:rPr>
        <w:t xml:space="preserve"> tipo elektrinei</w:t>
      </w:r>
    </w:p>
    <w:p w14:paraId="3B66C1DB" w14:textId="6318C372" w:rsidR="00EB354A" w:rsidRDefault="0085552C" w:rsidP="008F46B0">
      <w:pPr>
        <w:spacing w:after="0"/>
        <w:rPr>
          <w:rFonts w:ascii="Arial" w:hAnsi="Arial" w:cs="Arial"/>
          <w:b/>
          <w:bCs/>
          <w:sz w:val="24"/>
          <w:szCs w:val="28"/>
        </w:rPr>
      </w:pPr>
      <w:r>
        <w:rPr>
          <w:rFonts w:ascii="Arial" w:hAnsi="Arial" w:cs="Arial"/>
          <w:b/>
          <w:bCs/>
          <w:sz w:val="24"/>
          <w:szCs w:val="28"/>
        </w:rPr>
        <w:t>Prijungimo taškas</w:t>
      </w:r>
      <w:r w:rsidR="002E6E66">
        <w:rPr>
          <w:rFonts w:ascii="Arial" w:hAnsi="Arial" w:cs="Arial"/>
          <w:b/>
          <w:bCs/>
          <w:sz w:val="24"/>
          <w:szCs w:val="28"/>
        </w:rPr>
        <w:t xml:space="preserve"> / elektrinis adresas</w:t>
      </w:r>
      <w:r>
        <w:rPr>
          <w:rFonts w:ascii="Arial" w:hAnsi="Arial" w:cs="Arial"/>
          <w:b/>
          <w:bCs/>
          <w:sz w:val="24"/>
          <w:szCs w:val="28"/>
        </w:rPr>
        <w:t xml:space="preserve">: </w:t>
      </w:r>
      <w:r w:rsidRPr="0085552C">
        <w:rPr>
          <w:rFonts w:ascii="Arial" w:hAnsi="Arial" w:cs="Arial"/>
          <w:b/>
          <w:bCs/>
          <w:color w:val="FF0000"/>
          <w:sz w:val="24"/>
          <w:szCs w:val="28"/>
        </w:rPr>
        <w:t>(nurodyti)</w:t>
      </w:r>
      <w:r>
        <w:rPr>
          <w:rFonts w:ascii="Arial" w:hAnsi="Arial" w:cs="Arial"/>
          <w:b/>
          <w:bCs/>
          <w:color w:val="FF0000"/>
          <w:sz w:val="24"/>
          <w:szCs w:val="28"/>
        </w:rPr>
        <w:br/>
      </w:r>
      <w:r w:rsidRPr="0085552C">
        <w:rPr>
          <w:rFonts w:ascii="Arial" w:hAnsi="Arial" w:cs="Arial"/>
          <w:b/>
          <w:bCs/>
          <w:sz w:val="24"/>
          <w:szCs w:val="28"/>
        </w:rPr>
        <w:t>Kontak</w:t>
      </w:r>
      <w:r>
        <w:rPr>
          <w:rFonts w:ascii="Arial" w:hAnsi="Arial" w:cs="Arial"/>
          <w:b/>
          <w:bCs/>
          <w:sz w:val="24"/>
          <w:szCs w:val="28"/>
        </w:rPr>
        <w:t xml:space="preserve">tiniai duomenys elektrinės </w:t>
      </w:r>
      <w:r w:rsidR="00E27D9E" w:rsidRPr="006E1B18">
        <w:rPr>
          <w:rFonts w:ascii="Arial" w:hAnsi="Arial" w:cs="Arial"/>
          <w:b/>
          <w:bCs/>
          <w:sz w:val="24"/>
          <w:szCs w:val="28"/>
        </w:rPr>
        <w:t>derintojo</w:t>
      </w:r>
      <w:r>
        <w:rPr>
          <w:rFonts w:ascii="Arial" w:hAnsi="Arial" w:cs="Arial"/>
          <w:b/>
          <w:bCs/>
          <w:sz w:val="24"/>
          <w:szCs w:val="28"/>
        </w:rPr>
        <w:t xml:space="preserve">: </w:t>
      </w:r>
      <w:r w:rsidRPr="0085552C">
        <w:rPr>
          <w:rFonts w:ascii="Arial" w:hAnsi="Arial" w:cs="Arial"/>
          <w:b/>
          <w:bCs/>
          <w:color w:val="FF0000"/>
          <w:sz w:val="24"/>
          <w:szCs w:val="28"/>
        </w:rPr>
        <w:t>(nurodyti)</w:t>
      </w:r>
    </w:p>
    <w:p w14:paraId="09EE2648" w14:textId="4304C947" w:rsidR="008F46B0" w:rsidRDefault="00ED4BD8" w:rsidP="008F46B0">
      <w:pPr>
        <w:spacing w:after="0"/>
        <w:rPr>
          <w:rFonts w:ascii="Arial" w:hAnsi="Arial" w:cs="Arial"/>
          <w:b/>
          <w:bCs/>
          <w:sz w:val="24"/>
          <w:szCs w:val="28"/>
        </w:rPr>
      </w:pPr>
      <w:r>
        <w:rPr>
          <w:rFonts w:ascii="Arial" w:hAnsi="Arial" w:cs="Arial"/>
          <w:b/>
          <w:bCs/>
          <w:sz w:val="24"/>
          <w:szCs w:val="28"/>
        </w:rPr>
        <w:t xml:space="preserve">Investicinis projekto numeris: </w:t>
      </w:r>
      <w:r w:rsidRPr="00ED4BD8">
        <w:rPr>
          <w:rFonts w:ascii="Arial" w:hAnsi="Arial" w:cs="Arial"/>
          <w:b/>
          <w:bCs/>
          <w:color w:val="FF0000"/>
          <w:sz w:val="24"/>
          <w:szCs w:val="28"/>
        </w:rPr>
        <w:t>(nurodyti)</w:t>
      </w:r>
    </w:p>
    <w:p w14:paraId="4111FF3C" w14:textId="58C730CA" w:rsidR="00ED4BD8" w:rsidRPr="00ED4BD8" w:rsidRDefault="00BA705C" w:rsidP="00E71DEE">
      <w:pPr>
        <w:spacing w:after="0"/>
        <w:rPr>
          <w:rFonts w:ascii="Arial" w:hAnsi="Arial" w:cs="Arial"/>
          <w:b/>
          <w:bCs/>
          <w:sz w:val="24"/>
          <w:szCs w:val="28"/>
        </w:rPr>
      </w:pPr>
      <w:r w:rsidRPr="00BA705C">
        <w:rPr>
          <w:rFonts w:ascii="Arial" w:hAnsi="Arial" w:cs="Arial"/>
          <w:b/>
          <w:bCs/>
          <w:sz w:val="24"/>
          <w:szCs w:val="28"/>
        </w:rPr>
        <w:t>Kliento tipas:</w:t>
      </w:r>
      <w:r w:rsidRPr="00F50354">
        <w:rPr>
          <w:rFonts w:ascii="Arial" w:hAnsi="Arial" w:cs="Arial"/>
          <w:b/>
          <w:bCs/>
          <w:sz w:val="24"/>
          <w:szCs w:val="28"/>
        </w:rPr>
        <w:t xml:space="preserve"> </w:t>
      </w:r>
      <w:r w:rsidR="00E91A56" w:rsidRPr="00F50354">
        <w:rPr>
          <w:rFonts w:ascii="Arial" w:hAnsi="Arial" w:cs="Arial"/>
          <w:i/>
          <w:iCs/>
          <w:sz w:val="24"/>
          <w:szCs w:val="28"/>
        </w:rPr>
        <w:t>Gaminantis vartotojas</w:t>
      </w:r>
      <w:r w:rsidR="00920A1E">
        <w:rPr>
          <w:rFonts w:ascii="Arial" w:hAnsi="Arial" w:cs="Arial"/>
          <w:b/>
          <w:bCs/>
          <w:sz w:val="24"/>
          <w:szCs w:val="28"/>
        </w:rPr>
        <w:t xml:space="preserve"> </w:t>
      </w:r>
      <w:r w:rsidR="004701F2">
        <w:rPr>
          <w:rFonts w:ascii="Arial" w:hAnsi="Arial" w:cs="Arial"/>
          <w:b/>
          <w:bCs/>
          <w:sz w:val="24"/>
          <w:szCs w:val="28"/>
        </w:rPr>
        <w:t>,</w:t>
      </w:r>
      <w:r w:rsidR="00920A1E">
        <w:rPr>
          <w:rFonts w:ascii="Arial" w:hAnsi="Arial" w:cs="Arial"/>
          <w:b/>
          <w:bCs/>
          <w:sz w:val="24"/>
          <w:szCs w:val="28"/>
        </w:rPr>
        <w:t xml:space="preserve"> </w:t>
      </w:r>
      <w:r w:rsidR="00F50354" w:rsidRPr="00F50354">
        <w:rPr>
          <w:rFonts w:ascii="Arial" w:hAnsi="Arial" w:cs="Arial"/>
          <w:i/>
          <w:iCs/>
          <w:sz w:val="24"/>
          <w:szCs w:val="28"/>
        </w:rPr>
        <w:t>G</w:t>
      </w:r>
      <w:r w:rsidR="00657C5A" w:rsidRPr="00F50354">
        <w:rPr>
          <w:rFonts w:ascii="Arial" w:hAnsi="Arial" w:cs="Arial"/>
          <w:i/>
          <w:iCs/>
          <w:sz w:val="24"/>
          <w:szCs w:val="28"/>
        </w:rPr>
        <w:t>amintojas</w:t>
      </w:r>
      <w:r w:rsidR="00E71DEE" w:rsidRPr="00ED4BD8">
        <w:rPr>
          <w:rFonts w:ascii="Arial" w:hAnsi="Arial" w:cs="Arial"/>
          <w:b/>
          <w:bCs/>
          <w:color w:val="FF0000"/>
          <w:sz w:val="24"/>
          <w:szCs w:val="28"/>
        </w:rPr>
        <w:t xml:space="preserve"> </w:t>
      </w:r>
      <w:r w:rsidR="001043B7" w:rsidRPr="00ED4BD8">
        <w:rPr>
          <w:rFonts w:ascii="Arial" w:hAnsi="Arial" w:cs="Arial"/>
          <w:b/>
          <w:bCs/>
          <w:color w:val="FF0000"/>
          <w:sz w:val="24"/>
          <w:szCs w:val="28"/>
        </w:rPr>
        <w:t>(</w:t>
      </w:r>
      <w:r w:rsidR="002823BD">
        <w:rPr>
          <w:rFonts w:ascii="Arial" w:hAnsi="Arial" w:cs="Arial"/>
          <w:b/>
          <w:bCs/>
          <w:color w:val="FF0000"/>
          <w:sz w:val="24"/>
          <w:szCs w:val="28"/>
        </w:rPr>
        <w:t>ištrinti nereikalingą</w:t>
      </w:r>
      <w:r w:rsidR="001043B7" w:rsidRPr="00ED4BD8">
        <w:rPr>
          <w:rFonts w:ascii="Arial" w:hAnsi="Arial" w:cs="Arial"/>
          <w:b/>
          <w:bCs/>
          <w:color w:val="FF0000"/>
          <w:sz w:val="24"/>
          <w:szCs w:val="28"/>
        </w:rPr>
        <w:t>)</w:t>
      </w:r>
    </w:p>
    <w:p w14:paraId="103F50BB" w14:textId="77777777" w:rsidR="008F46B0" w:rsidRDefault="008F46B0" w:rsidP="008F46B0">
      <w:pPr>
        <w:spacing w:after="0"/>
        <w:rPr>
          <w:rFonts w:ascii="Arial" w:hAnsi="Arial" w:cs="Arial"/>
          <w:b/>
          <w:bCs/>
          <w:szCs w:val="24"/>
        </w:rPr>
      </w:pPr>
      <w:r w:rsidRPr="00AA7FBF">
        <w:rPr>
          <w:rFonts w:ascii="Arial" w:hAnsi="Arial" w:cs="Arial"/>
          <w:b/>
          <w:bCs/>
          <w:szCs w:val="24"/>
        </w:rPr>
        <w:t>Aiškinamasis raštas</w:t>
      </w:r>
    </w:p>
    <w:p w14:paraId="6808CEBA" w14:textId="77777777" w:rsidR="008F46B0" w:rsidRDefault="008F46B0" w:rsidP="008F46B0">
      <w:pPr>
        <w:spacing w:after="0"/>
        <w:rPr>
          <w:rFonts w:ascii="Arial" w:hAnsi="Arial" w:cs="Arial"/>
          <w:b/>
          <w:bCs/>
          <w:szCs w:val="24"/>
        </w:rPr>
      </w:pPr>
    </w:p>
    <w:p w14:paraId="694B938D" w14:textId="77EA1F82" w:rsidR="008F46B0" w:rsidRPr="0085552C" w:rsidRDefault="008F46B0" w:rsidP="008F46B0">
      <w:pPr>
        <w:spacing w:after="0"/>
        <w:rPr>
          <w:rFonts w:ascii="Arial" w:hAnsi="Arial" w:cs="Arial"/>
          <w:b/>
          <w:bCs/>
          <w:sz w:val="20"/>
          <w:szCs w:val="20"/>
        </w:rPr>
      </w:pPr>
      <w:r>
        <w:rPr>
          <w:rFonts w:ascii="Arial" w:hAnsi="Arial" w:cs="Arial"/>
          <w:sz w:val="20"/>
          <w:szCs w:val="20"/>
        </w:rPr>
        <w:t>ESO atstovas (atsakingas už VS dalį) – Tinklo valdymo skyriaus ir Valdymo sistemos skyriaus darbuotojai.</w:t>
      </w:r>
    </w:p>
    <w:p w14:paraId="1368710D" w14:textId="77777777" w:rsidR="008F46B0" w:rsidRPr="00BD05E0" w:rsidRDefault="008F46B0" w:rsidP="008F46B0">
      <w:pPr>
        <w:spacing w:after="0"/>
        <w:rPr>
          <w:rFonts w:ascii="Arial" w:hAnsi="Arial" w:cs="Arial"/>
          <w:sz w:val="20"/>
          <w:szCs w:val="20"/>
        </w:rPr>
      </w:pPr>
      <w:r w:rsidRPr="00BD05E0">
        <w:rPr>
          <w:rFonts w:ascii="Arial" w:hAnsi="Arial" w:cs="Arial"/>
          <w:sz w:val="20"/>
          <w:szCs w:val="20"/>
        </w:rPr>
        <w:t>Vadovaujantis ESO „Elektrinių, jungiamų prie elektros skirstomųjų tinklų, atitikties vertinimo taisyklėmis“</w:t>
      </w:r>
      <w:r>
        <w:rPr>
          <w:rFonts w:ascii="Arial" w:hAnsi="Arial" w:cs="Arial"/>
          <w:sz w:val="20"/>
          <w:szCs w:val="20"/>
        </w:rPr>
        <w:t>:</w:t>
      </w:r>
    </w:p>
    <w:p w14:paraId="28C5B79F" w14:textId="77777777" w:rsidR="008F46B0" w:rsidRPr="00FD6788" w:rsidRDefault="008F46B0" w:rsidP="008F46B0">
      <w:pPr>
        <w:pStyle w:val="Sraopastraipa"/>
        <w:numPr>
          <w:ilvl w:val="0"/>
          <w:numId w:val="16"/>
        </w:numPr>
        <w:tabs>
          <w:tab w:val="left" w:pos="426"/>
        </w:tabs>
        <w:spacing w:after="0" w:line="240" w:lineRule="auto"/>
        <w:ind w:left="0" w:firstLine="0"/>
        <w:jc w:val="both"/>
        <w:rPr>
          <w:rFonts w:ascii="Arial" w:hAnsi="Arial" w:cs="Arial"/>
          <w:b/>
          <w:bCs/>
          <w:sz w:val="20"/>
          <w:szCs w:val="20"/>
        </w:rPr>
      </w:pPr>
      <w:r w:rsidRPr="00BD05E0">
        <w:rPr>
          <w:rFonts w:ascii="Arial" w:hAnsi="Arial" w:cs="Arial"/>
          <w:sz w:val="20"/>
          <w:szCs w:val="20"/>
        </w:rPr>
        <w:t xml:space="preserve">Elektrinės atitikties vertinimas (natūriniai bandymai) gali būti vykdomi </w:t>
      </w:r>
      <w:r w:rsidRPr="001F0B2D">
        <w:rPr>
          <w:rFonts w:ascii="Arial" w:hAnsi="Arial" w:cs="Arial"/>
          <w:b/>
          <w:bCs/>
          <w:sz w:val="20"/>
          <w:szCs w:val="20"/>
          <w:u w:val="single"/>
        </w:rPr>
        <w:t>tik po skirstomojo tinklo dalyje atliktų darbų</w:t>
      </w:r>
      <w:r w:rsidRPr="00BD05E0">
        <w:rPr>
          <w:rFonts w:ascii="Arial" w:hAnsi="Arial" w:cs="Arial"/>
          <w:sz w:val="20"/>
          <w:szCs w:val="20"/>
        </w:rPr>
        <w:t>, susijusių su elektrinės prijungimu.</w:t>
      </w:r>
    </w:p>
    <w:p w14:paraId="44221592" w14:textId="77777777" w:rsidR="008F46B0" w:rsidRPr="00AD136D" w:rsidRDefault="008F46B0" w:rsidP="008F46B0">
      <w:pPr>
        <w:pStyle w:val="Sraopastraipa"/>
        <w:numPr>
          <w:ilvl w:val="0"/>
          <w:numId w:val="16"/>
        </w:numPr>
        <w:tabs>
          <w:tab w:val="left" w:pos="426"/>
        </w:tabs>
        <w:spacing w:after="0" w:line="240" w:lineRule="auto"/>
        <w:ind w:left="0" w:firstLine="0"/>
        <w:jc w:val="both"/>
        <w:rPr>
          <w:rFonts w:ascii="Arial" w:hAnsi="Arial" w:cs="Arial"/>
          <w:b/>
          <w:bCs/>
          <w:sz w:val="18"/>
          <w:szCs w:val="18"/>
        </w:rPr>
      </w:pPr>
      <w:r w:rsidRPr="000835EA">
        <w:rPr>
          <w:rFonts w:ascii="Arial" w:hAnsi="Arial" w:cs="Arial"/>
          <w:sz w:val="20"/>
          <w:szCs w:val="20"/>
        </w:rPr>
        <w:t xml:space="preserve">Esant stambiems trūkumams bandymai stabdomi ir kartojami po trūkumų pašalinimo. Dažniausiai pasitaikančių smulkių ir </w:t>
      </w:r>
      <w:r w:rsidRPr="00AD136D">
        <w:rPr>
          <w:rFonts w:ascii="Arial" w:hAnsi="Arial" w:cs="Arial"/>
          <w:b/>
          <w:bCs/>
          <w:sz w:val="20"/>
          <w:szCs w:val="20"/>
          <w:u w:val="single"/>
        </w:rPr>
        <w:t>stambių trūkumų</w:t>
      </w:r>
      <w:r w:rsidRPr="000835EA">
        <w:rPr>
          <w:rFonts w:ascii="Arial" w:hAnsi="Arial" w:cs="Arial"/>
          <w:sz w:val="20"/>
          <w:szCs w:val="20"/>
        </w:rPr>
        <w:t xml:space="preserve"> pavyzdžiai:</w:t>
      </w:r>
    </w:p>
    <w:p w14:paraId="6AA24E77" w14:textId="77777777" w:rsidR="008F46B0" w:rsidRPr="00C4482F" w:rsidRDefault="008F46B0" w:rsidP="008F46B0">
      <w:pPr>
        <w:pStyle w:val="Sraopastraipa"/>
        <w:numPr>
          <w:ilvl w:val="1"/>
          <w:numId w:val="17"/>
        </w:numPr>
        <w:tabs>
          <w:tab w:val="left" w:pos="426"/>
        </w:tabs>
        <w:spacing w:after="0" w:line="240" w:lineRule="auto"/>
        <w:jc w:val="both"/>
        <w:rPr>
          <w:rFonts w:ascii="Arial" w:hAnsi="Arial" w:cs="Arial"/>
          <w:sz w:val="20"/>
          <w:szCs w:val="20"/>
        </w:rPr>
      </w:pPr>
      <w:r w:rsidRPr="00C4482F">
        <w:rPr>
          <w:rFonts w:ascii="Arial" w:hAnsi="Arial" w:cs="Arial"/>
          <w:sz w:val="20"/>
          <w:szCs w:val="20"/>
        </w:rPr>
        <w:t>Neatitikimai, dėl kurių bandymų dalyviams ar įrenginiams kyla pavojus</w:t>
      </w:r>
      <w:r>
        <w:rPr>
          <w:rFonts w:ascii="Arial" w:hAnsi="Arial" w:cs="Arial"/>
          <w:sz w:val="20"/>
          <w:szCs w:val="20"/>
        </w:rPr>
        <w:t xml:space="preserve">; </w:t>
      </w:r>
      <w:r w:rsidRPr="007F4167">
        <w:rPr>
          <w:rFonts w:ascii="Arial" w:hAnsi="Arial" w:cs="Arial"/>
          <w:sz w:val="20"/>
          <w:szCs w:val="20"/>
          <w:highlight w:val="yellow"/>
        </w:rPr>
        <w:t>(aktualu šiam protokolui)</w:t>
      </w:r>
    </w:p>
    <w:p w14:paraId="6FA90F8F" w14:textId="77777777" w:rsidR="008F46B0" w:rsidRPr="00C4482F" w:rsidRDefault="008F46B0" w:rsidP="008F46B0">
      <w:pPr>
        <w:pStyle w:val="Sraopastraipa"/>
        <w:numPr>
          <w:ilvl w:val="1"/>
          <w:numId w:val="17"/>
        </w:numPr>
        <w:tabs>
          <w:tab w:val="left" w:pos="426"/>
        </w:tabs>
        <w:spacing w:after="0" w:line="240" w:lineRule="auto"/>
        <w:jc w:val="both"/>
        <w:rPr>
          <w:rFonts w:ascii="Arial" w:hAnsi="Arial" w:cs="Arial"/>
          <w:sz w:val="20"/>
          <w:szCs w:val="20"/>
        </w:rPr>
      </w:pPr>
      <w:r w:rsidRPr="00C4482F">
        <w:rPr>
          <w:rFonts w:ascii="Arial" w:hAnsi="Arial" w:cs="Arial"/>
          <w:sz w:val="20"/>
          <w:szCs w:val="20"/>
        </w:rPr>
        <w:t>Neįrengtas įrenginys ar nėra galimybės išbandyti jo funkcionalumo arba patikrinti jo nustatymus</w:t>
      </w:r>
      <w:r>
        <w:rPr>
          <w:rFonts w:ascii="Arial" w:hAnsi="Arial" w:cs="Arial"/>
          <w:sz w:val="20"/>
          <w:szCs w:val="20"/>
        </w:rPr>
        <w:t xml:space="preserve">; </w:t>
      </w:r>
      <w:r w:rsidRPr="007F4167">
        <w:rPr>
          <w:rFonts w:ascii="Arial" w:hAnsi="Arial" w:cs="Arial"/>
          <w:sz w:val="20"/>
          <w:szCs w:val="20"/>
          <w:highlight w:val="yellow"/>
        </w:rPr>
        <w:t>(aktualu šiam protokolui)</w:t>
      </w:r>
    </w:p>
    <w:p w14:paraId="43C6C31B" w14:textId="1E30848F" w:rsidR="008F46B0" w:rsidRPr="00C4482F" w:rsidRDefault="008F46B0" w:rsidP="008F46B0">
      <w:pPr>
        <w:pStyle w:val="Sraopastraipa"/>
        <w:numPr>
          <w:ilvl w:val="1"/>
          <w:numId w:val="17"/>
        </w:numPr>
        <w:tabs>
          <w:tab w:val="left" w:pos="426"/>
        </w:tabs>
        <w:spacing w:after="0" w:line="240" w:lineRule="auto"/>
        <w:jc w:val="both"/>
        <w:rPr>
          <w:rFonts w:ascii="Arial" w:hAnsi="Arial" w:cs="Arial"/>
          <w:sz w:val="20"/>
          <w:szCs w:val="20"/>
        </w:rPr>
      </w:pPr>
      <w:r w:rsidRPr="00C4482F">
        <w:rPr>
          <w:rFonts w:ascii="Arial" w:hAnsi="Arial" w:cs="Arial"/>
          <w:sz w:val="20"/>
          <w:szCs w:val="20"/>
        </w:rPr>
        <w:t>Nepasiekta reikiama generavimo galia</w:t>
      </w:r>
      <w:r w:rsidR="00765F00">
        <w:rPr>
          <w:rFonts w:ascii="Arial" w:hAnsi="Arial" w:cs="Arial"/>
          <w:sz w:val="20"/>
          <w:szCs w:val="20"/>
        </w:rPr>
        <w:t xml:space="preserve"> </w:t>
      </w:r>
      <w:r w:rsidR="00211146">
        <w:rPr>
          <w:rFonts w:ascii="Arial" w:hAnsi="Arial" w:cs="Arial"/>
          <w:sz w:val="20"/>
          <w:szCs w:val="20"/>
        </w:rPr>
        <w:t xml:space="preserve">(išskyrus </w:t>
      </w:r>
      <w:r w:rsidR="00765F00">
        <w:rPr>
          <w:rFonts w:ascii="Arial" w:hAnsi="Arial" w:cs="Arial"/>
          <w:sz w:val="20"/>
          <w:szCs w:val="20"/>
        </w:rPr>
        <w:t xml:space="preserve">GV elektrines, kurių </w:t>
      </w:r>
      <w:r w:rsidR="00C32709">
        <w:rPr>
          <w:rFonts w:ascii="Arial" w:hAnsi="Arial" w:cs="Arial"/>
          <w:sz w:val="20"/>
          <w:szCs w:val="20"/>
        </w:rPr>
        <w:t>valdymo</w:t>
      </w:r>
      <w:r w:rsidR="00765F00">
        <w:rPr>
          <w:rFonts w:ascii="Arial" w:hAnsi="Arial" w:cs="Arial"/>
          <w:sz w:val="20"/>
          <w:szCs w:val="20"/>
        </w:rPr>
        <w:t xml:space="preserve"> patikr</w:t>
      </w:r>
      <w:r w:rsidR="00D66B85">
        <w:rPr>
          <w:rFonts w:ascii="Arial" w:hAnsi="Arial" w:cs="Arial"/>
          <w:sz w:val="20"/>
          <w:szCs w:val="20"/>
        </w:rPr>
        <w:t xml:space="preserve">ai atlikti </w:t>
      </w:r>
      <w:r w:rsidR="00F607EF">
        <w:rPr>
          <w:rFonts w:ascii="Arial" w:hAnsi="Arial" w:cs="Arial"/>
          <w:sz w:val="20"/>
          <w:szCs w:val="20"/>
        </w:rPr>
        <w:t>ir įsitikinti</w:t>
      </w:r>
      <w:r w:rsidR="00C159AF">
        <w:rPr>
          <w:rFonts w:ascii="Arial" w:hAnsi="Arial" w:cs="Arial"/>
          <w:sz w:val="20"/>
          <w:szCs w:val="20"/>
        </w:rPr>
        <w:t xml:space="preserve"> </w:t>
      </w:r>
      <w:r w:rsidR="005D6577">
        <w:rPr>
          <w:rFonts w:ascii="Arial" w:hAnsi="Arial" w:cs="Arial"/>
          <w:sz w:val="20"/>
          <w:szCs w:val="20"/>
        </w:rPr>
        <w:t xml:space="preserve">ar tinkamai veikia, </w:t>
      </w:r>
      <w:r w:rsidR="00232489">
        <w:rPr>
          <w:rFonts w:ascii="Arial" w:hAnsi="Arial" w:cs="Arial"/>
          <w:sz w:val="20"/>
          <w:szCs w:val="20"/>
        </w:rPr>
        <w:t>gali užtekti ir mažesnės generacijos</w:t>
      </w:r>
      <w:r w:rsidR="00C32709">
        <w:rPr>
          <w:rFonts w:ascii="Arial" w:hAnsi="Arial" w:cs="Arial"/>
          <w:sz w:val="20"/>
          <w:szCs w:val="20"/>
        </w:rPr>
        <w:t>)</w:t>
      </w:r>
      <w:r>
        <w:rPr>
          <w:rFonts w:ascii="Arial" w:hAnsi="Arial" w:cs="Arial"/>
          <w:sz w:val="20"/>
          <w:szCs w:val="20"/>
        </w:rPr>
        <w:t xml:space="preserve">; </w:t>
      </w:r>
      <w:r w:rsidRPr="007F4167">
        <w:rPr>
          <w:rFonts w:ascii="Arial" w:hAnsi="Arial" w:cs="Arial"/>
          <w:sz w:val="20"/>
          <w:szCs w:val="20"/>
          <w:highlight w:val="yellow"/>
        </w:rPr>
        <w:t>(aktualu šiam protokolui)</w:t>
      </w:r>
    </w:p>
    <w:p w14:paraId="3B37BADA" w14:textId="77777777" w:rsidR="008F46B0" w:rsidRPr="00C4482F" w:rsidRDefault="008F46B0" w:rsidP="008F46B0">
      <w:pPr>
        <w:pStyle w:val="Sraopastraipa"/>
        <w:numPr>
          <w:ilvl w:val="1"/>
          <w:numId w:val="17"/>
        </w:numPr>
        <w:tabs>
          <w:tab w:val="left" w:pos="426"/>
        </w:tabs>
        <w:spacing w:after="0" w:line="240" w:lineRule="auto"/>
        <w:jc w:val="both"/>
        <w:rPr>
          <w:rFonts w:ascii="Arial" w:hAnsi="Arial" w:cs="Arial"/>
          <w:sz w:val="20"/>
          <w:szCs w:val="20"/>
        </w:rPr>
      </w:pPr>
      <w:r w:rsidRPr="00C4482F">
        <w:rPr>
          <w:rFonts w:ascii="Arial" w:hAnsi="Arial" w:cs="Arial"/>
          <w:sz w:val="20"/>
          <w:szCs w:val="20"/>
        </w:rPr>
        <w:t>Įrangos nustatymai neatitinka reikalavimų</w:t>
      </w:r>
      <w:r>
        <w:rPr>
          <w:rFonts w:ascii="Arial" w:hAnsi="Arial" w:cs="Arial"/>
          <w:sz w:val="20"/>
          <w:szCs w:val="20"/>
        </w:rPr>
        <w:t xml:space="preserve">; </w:t>
      </w:r>
      <w:r w:rsidRPr="007F4167">
        <w:rPr>
          <w:rFonts w:ascii="Arial" w:hAnsi="Arial" w:cs="Arial"/>
          <w:sz w:val="20"/>
          <w:szCs w:val="20"/>
          <w:highlight w:val="yellow"/>
        </w:rPr>
        <w:t>(aktualu šiam protokolui)</w:t>
      </w:r>
    </w:p>
    <w:p w14:paraId="64080114" w14:textId="77777777" w:rsidR="008F46B0" w:rsidRPr="00C4482F" w:rsidRDefault="008F46B0" w:rsidP="008F46B0">
      <w:pPr>
        <w:pStyle w:val="Sraopastraipa"/>
        <w:numPr>
          <w:ilvl w:val="1"/>
          <w:numId w:val="17"/>
        </w:numPr>
        <w:tabs>
          <w:tab w:val="left" w:pos="426"/>
        </w:tabs>
        <w:spacing w:after="0" w:line="240" w:lineRule="auto"/>
        <w:jc w:val="both"/>
        <w:rPr>
          <w:rFonts w:ascii="Arial" w:hAnsi="Arial" w:cs="Arial"/>
          <w:sz w:val="20"/>
          <w:szCs w:val="20"/>
        </w:rPr>
      </w:pPr>
      <w:r w:rsidRPr="00C4482F">
        <w:rPr>
          <w:rFonts w:ascii="Arial" w:hAnsi="Arial" w:cs="Arial"/>
          <w:sz w:val="20"/>
          <w:szCs w:val="20"/>
        </w:rPr>
        <w:t>Elektrinei dirbant viršijamas EE kokybės parametro (-ų) norminė (-ės) reikšmė (-ės)</w:t>
      </w:r>
      <w:r>
        <w:rPr>
          <w:rFonts w:ascii="Arial" w:hAnsi="Arial" w:cs="Arial"/>
          <w:sz w:val="20"/>
          <w:szCs w:val="20"/>
        </w:rPr>
        <w:t xml:space="preserve">; </w:t>
      </w:r>
      <w:r w:rsidRPr="007F4167">
        <w:rPr>
          <w:rFonts w:ascii="Arial" w:hAnsi="Arial" w:cs="Arial"/>
          <w:sz w:val="20"/>
          <w:szCs w:val="20"/>
          <w:highlight w:val="yellow"/>
        </w:rPr>
        <w:t>(aktualu šiam protokolui)</w:t>
      </w:r>
    </w:p>
    <w:p w14:paraId="221E4BD6" w14:textId="77777777" w:rsidR="008F46B0" w:rsidRPr="00C4482F" w:rsidRDefault="008F46B0" w:rsidP="008F46B0">
      <w:pPr>
        <w:pStyle w:val="Sraopastraipa"/>
        <w:numPr>
          <w:ilvl w:val="1"/>
          <w:numId w:val="17"/>
        </w:numPr>
        <w:tabs>
          <w:tab w:val="left" w:pos="426"/>
        </w:tabs>
        <w:spacing w:after="0" w:line="240" w:lineRule="auto"/>
        <w:jc w:val="both"/>
        <w:rPr>
          <w:rFonts w:ascii="Arial" w:hAnsi="Arial" w:cs="Arial"/>
          <w:sz w:val="20"/>
          <w:szCs w:val="20"/>
        </w:rPr>
      </w:pPr>
      <w:r w:rsidRPr="00C4482F">
        <w:rPr>
          <w:rFonts w:ascii="Arial" w:hAnsi="Arial" w:cs="Arial"/>
          <w:sz w:val="20"/>
          <w:szCs w:val="20"/>
        </w:rPr>
        <w:t xml:space="preserve">Neveikia </w:t>
      </w:r>
      <w:proofErr w:type="spellStart"/>
      <w:r w:rsidRPr="00C4482F">
        <w:rPr>
          <w:rFonts w:ascii="Arial" w:hAnsi="Arial" w:cs="Arial"/>
          <w:sz w:val="20"/>
          <w:szCs w:val="20"/>
        </w:rPr>
        <w:t>teleinformacijos</w:t>
      </w:r>
      <w:proofErr w:type="spellEnd"/>
      <w:r w:rsidRPr="00C4482F">
        <w:rPr>
          <w:rFonts w:ascii="Arial" w:hAnsi="Arial" w:cs="Arial"/>
          <w:sz w:val="20"/>
          <w:szCs w:val="20"/>
        </w:rPr>
        <w:t xml:space="preserve"> perdavimas pagal suderintą signalų sąrašą</w:t>
      </w:r>
      <w:r>
        <w:rPr>
          <w:rFonts w:ascii="Arial" w:hAnsi="Arial" w:cs="Arial"/>
          <w:sz w:val="20"/>
          <w:szCs w:val="20"/>
        </w:rPr>
        <w:t xml:space="preserve">. </w:t>
      </w:r>
      <w:r w:rsidRPr="007F4167">
        <w:rPr>
          <w:rFonts w:ascii="Arial" w:hAnsi="Arial" w:cs="Arial"/>
          <w:sz w:val="20"/>
          <w:szCs w:val="20"/>
          <w:highlight w:val="yellow"/>
        </w:rPr>
        <w:t>(aktualu šiam protokolui)</w:t>
      </w:r>
    </w:p>
    <w:p w14:paraId="7F5015F9" w14:textId="77777777" w:rsidR="008F46B0" w:rsidRPr="00BD05E0" w:rsidRDefault="008F46B0" w:rsidP="008F46B0">
      <w:pPr>
        <w:spacing w:after="0"/>
        <w:rPr>
          <w:rFonts w:ascii="Arial" w:hAnsi="Arial" w:cs="Arial"/>
          <w:sz w:val="20"/>
          <w:szCs w:val="20"/>
        </w:rPr>
      </w:pPr>
    </w:p>
    <w:p w14:paraId="3E67EB5E" w14:textId="77777777" w:rsidR="008F46B0" w:rsidRPr="0052560D" w:rsidRDefault="008F46B0" w:rsidP="008F46B0">
      <w:pPr>
        <w:spacing w:after="0"/>
        <w:rPr>
          <w:rFonts w:ascii="Arial" w:hAnsi="Arial" w:cs="Arial"/>
          <w:sz w:val="20"/>
        </w:rPr>
      </w:pPr>
      <w:r w:rsidRPr="0052560D">
        <w:rPr>
          <w:rFonts w:ascii="Arial" w:hAnsi="Arial" w:cs="Arial"/>
          <w:sz w:val="20"/>
        </w:rPr>
        <w:t xml:space="preserve">Su elektrinės prijungimu naujai statomų ar rekonstruojamų įrenginių </w:t>
      </w:r>
      <w:r w:rsidRPr="00E9587E">
        <w:rPr>
          <w:rFonts w:ascii="Arial" w:hAnsi="Arial" w:cs="Arial"/>
          <w:b/>
          <w:bCs/>
          <w:sz w:val="20"/>
          <w:u w:val="single"/>
        </w:rPr>
        <w:t>ESO dalies</w:t>
      </w:r>
      <w:r w:rsidRPr="0052560D">
        <w:rPr>
          <w:rFonts w:ascii="Arial" w:hAnsi="Arial" w:cs="Arial"/>
          <w:sz w:val="20"/>
        </w:rPr>
        <w:t xml:space="preserve"> </w:t>
      </w:r>
      <w:r>
        <w:rPr>
          <w:rFonts w:ascii="Arial" w:hAnsi="Arial" w:cs="Arial"/>
          <w:sz w:val="20"/>
        </w:rPr>
        <w:t>VS</w:t>
      </w:r>
      <w:r w:rsidRPr="0052560D">
        <w:rPr>
          <w:rFonts w:ascii="Arial" w:hAnsi="Arial" w:cs="Arial"/>
          <w:sz w:val="20"/>
        </w:rPr>
        <w:t xml:space="preserve"> patikra vykdoma pagal galiojančias ESO tvarkas.</w:t>
      </w:r>
    </w:p>
    <w:p w14:paraId="33BD3D01" w14:textId="77777777" w:rsidR="008F46B0" w:rsidRDefault="008F46B0" w:rsidP="008F46B0">
      <w:pPr>
        <w:spacing w:after="0"/>
        <w:rPr>
          <w:rFonts w:ascii="Arial" w:hAnsi="Arial" w:cs="Arial"/>
          <w:b/>
          <w:bCs/>
          <w:sz w:val="20"/>
        </w:rPr>
      </w:pPr>
    </w:p>
    <w:p w14:paraId="7DDA309E" w14:textId="77777777" w:rsidR="008F46B0" w:rsidRDefault="008F46B0" w:rsidP="008F46B0">
      <w:pPr>
        <w:spacing w:after="0"/>
        <w:rPr>
          <w:rFonts w:ascii="Arial" w:hAnsi="Arial" w:cs="Arial"/>
          <w:sz w:val="20"/>
        </w:rPr>
      </w:pPr>
      <w:r w:rsidRPr="00E9587E">
        <w:rPr>
          <w:rFonts w:ascii="Arial" w:hAnsi="Arial" w:cs="Arial"/>
          <w:b/>
          <w:bCs/>
          <w:sz w:val="20"/>
          <w:u w:val="single"/>
        </w:rPr>
        <w:t>Elektrinės dalies</w:t>
      </w:r>
      <w:r w:rsidRPr="0052560D">
        <w:rPr>
          <w:rFonts w:ascii="Arial" w:hAnsi="Arial" w:cs="Arial"/>
          <w:sz w:val="20"/>
        </w:rPr>
        <w:t xml:space="preserve"> </w:t>
      </w:r>
      <w:r>
        <w:rPr>
          <w:rFonts w:ascii="Arial" w:hAnsi="Arial" w:cs="Arial"/>
          <w:sz w:val="20"/>
        </w:rPr>
        <w:t>VS</w:t>
      </w:r>
      <w:r w:rsidRPr="0052560D">
        <w:rPr>
          <w:rFonts w:ascii="Arial" w:hAnsi="Arial" w:cs="Arial"/>
          <w:sz w:val="20"/>
        </w:rPr>
        <w:t xml:space="preserve">  patikra vykdoma tokia tvarka:</w:t>
      </w:r>
    </w:p>
    <w:p w14:paraId="368814C3" w14:textId="77777777" w:rsidR="008F46B0" w:rsidRPr="009E65BD" w:rsidRDefault="008F46B0" w:rsidP="008F46B0">
      <w:pPr>
        <w:pStyle w:val="Sraopastraipa"/>
        <w:numPr>
          <w:ilvl w:val="0"/>
          <w:numId w:val="18"/>
        </w:numPr>
        <w:spacing w:after="0"/>
        <w:rPr>
          <w:rFonts w:ascii="Arial" w:hAnsi="Arial" w:cs="Arial"/>
          <w:sz w:val="20"/>
          <w:szCs w:val="20"/>
        </w:rPr>
      </w:pPr>
      <w:r>
        <w:rPr>
          <w:rFonts w:ascii="Arial" w:hAnsi="Arial" w:cs="Arial"/>
          <w:sz w:val="20"/>
          <w:szCs w:val="20"/>
        </w:rPr>
        <w:t xml:space="preserve">Pagal </w:t>
      </w:r>
      <w:r w:rsidRPr="00BD05E0">
        <w:rPr>
          <w:rFonts w:ascii="Arial" w:hAnsi="Arial" w:cs="Arial"/>
          <w:sz w:val="20"/>
          <w:szCs w:val="20"/>
        </w:rPr>
        <w:t>atitikties vertinimo taisykl</w:t>
      </w:r>
      <w:r>
        <w:rPr>
          <w:rFonts w:ascii="Arial" w:hAnsi="Arial" w:cs="Arial"/>
          <w:sz w:val="20"/>
          <w:szCs w:val="20"/>
        </w:rPr>
        <w:t xml:space="preserve">es </w:t>
      </w:r>
      <w:r w:rsidRPr="009E65BD">
        <w:rPr>
          <w:rFonts w:ascii="Arial" w:hAnsi="Arial" w:cs="Arial"/>
          <w:sz w:val="20"/>
          <w:szCs w:val="20"/>
        </w:rPr>
        <w:t xml:space="preserve">Elektrinės atstovas pateikia „Elektrinės dalies </w:t>
      </w:r>
      <w:r>
        <w:rPr>
          <w:rFonts w:ascii="Arial" w:hAnsi="Arial" w:cs="Arial"/>
          <w:sz w:val="20"/>
          <w:szCs w:val="20"/>
        </w:rPr>
        <w:t>VS</w:t>
      </w:r>
      <w:r w:rsidRPr="009E65BD">
        <w:rPr>
          <w:rFonts w:ascii="Arial" w:hAnsi="Arial" w:cs="Arial"/>
          <w:sz w:val="20"/>
          <w:szCs w:val="20"/>
        </w:rPr>
        <w:t xml:space="preserve"> derinimo protokolą“ ir</w:t>
      </w:r>
      <w:r>
        <w:rPr>
          <w:rFonts w:ascii="Arial" w:hAnsi="Arial" w:cs="Arial"/>
          <w:sz w:val="20"/>
          <w:szCs w:val="20"/>
        </w:rPr>
        <w:t xml:space="preserve"> :</w:t>
      </w:r>
    </w:p>
    <w:p w14:paraId="1D913DF4" w14:textId="77777777" w:rsidR="008F46B0" w:rsidRPr="009E65BD" w:rsidRDefault="008F46B0" w:rsidP="008F46B0">
      <w:pPr>
        <w:pStyle w:val="Sraopastraipa"/>
        <w:numPr>
          <w:ilvl w:val="0"/>
          <w:numId w:val="19"/>
        </w:numPr>
        <w:spacing w:after="0"/>
        <w:rPr>
          <w:rFonts w:ascii="Arial" w:hAnsi="Arial" w:cs="Arial"/>
          <w:sz w:val="20"/>
          <w:szCs w:val="20"/>
        </w:rPr>
      </w:pPr>
      <w:r w:rsidRPr="009E65BD">
        <w:rPr>
          <w:rFonts w:ascii="Arial" w:hAnsi="Arial" w:cs="Arial"/>
          <w:sz w:val="20"/>
          <w:szCs w:val="20"/>
        </w:rPr>
        <w:t xml:space="preserve">Prie protokolo pateikiama schema su </w:t>
      </w:r>
      <w:r>
        <w:rPr>
          <w:rFonts w:ascii="Arial" w:hAnsi="Arial" w:cs="Arial"/>
          <w:sz w:val="20"/>
          <w:szCs w:val="20"/>
        </w:rPr>
        <w:t>Elektrinės dalies VS</w:t>
      </w:r>
      <w:r w:rsidRPr="009E65BD">
        <w:rPr>
          <w:rFonts w:ascii="Arial" w:hAnsi="Arial" w:cs="Arial"/>
          <w:sz w:val="20"/>
          <w:szCs w:val="20"/>
        </w:rPr>
        <w:t xml:space="preserve"> įrenginių </w:t>
      </w:r>
      <w:r>
        <w:rPr>
          <w:rFonts w:ascii="Arial" w:hAnsi="Arial" w:cs="Arial"/>
          <w:sz w:val="20"/>
          <w:szCs w:val="20"/>
        </w:rPr>
        <w:t>struktūrinė</w:t>
      </w:r>
      <w:r w:rsidRPr="009E65BD">
        <w:rPr>
          <w:rFonts w:ascii="Arial" w:hAnsi="Arial" w:cs="Arial"/>
          <w:sz w:val="20"/>
          <w:szCs w:val="20"/>
        </w:rPr>
        <w:t xml:space="preserve"> schema</w:t>
      </w:r>
      <w:r>
        <w:rPr>
          <w:rFonts w:ascii="Arial" w:hAnsi="Arial" w:cs="Arial"/>
          <w:sz w:val="20"/>
          <w:szCs w:val="20"/>
        </w:rPr>
        <w:t>;</w:t>
      </w:r>
    </w:p>
    <w:p w14:paraId="68028D8F" w14:textId="77777777" w:rsidR="008F46B0" w:rsidRPr="009E65BD" w:rsidRDefault="008F46B0" w:rsidP="008F46B0">
      <w:pPr>
        <w:pStyle w:val="Sraopastraipa"/>
        <w:numPr>
          <w:ilvl w:val="0"/>
          <w:numId w:val="19"/>
        </w:numPr>
        <w:spacing w:after="0"/>
        <w:rPr>
          <w:rFonts w:ascii="Arial" w:hAnsi="Arial" w:cs="Arial"/>
          <w:sz w:val="20"/>
          <w:szCs w:val="20"/>
        </w:rPr>
      </w:pPr>
      <w:r>
        <w:rPr>
          <w:rFonts w:ascii="Arial" w:hAnsi="Arial" w:cs="Arial"/>
          <w:sz w:val="20"/>
          <w:szCs w:val="20"/>
        </w:rPr>
        <w:t>Protokole turi būti nurodyti Kliento rangovo, atlikusio elektrinės dalies nuostatų konfigūravimo darbus, kontaktiniai duomenys. Protokolas turi būti pasirašytas Kliento rangovo, atlikusio elektrinės dalies nuostatų konfigūravimo darbus.</w:t>
      </w:r>
    </w:p>
    <w:p w14:paraId="44FD9192" w14:textId="77777777" w:rsidR="008F46B0" w:rsidRDefault="008F46B0" w:rsidP="008F46B0">
      <w:pPr>
        <w:pStyle w:val="Sraopastraipa"/>
        <w:numPr>
          <w:ilvl w:val="0"/>
          <w:numId w:val="18"/>
        </w:numPr>
        <w:spacing w:after="0"/>
        <w:rPr>
          <w:rFonts w:ascii="Arial" w:hAnsi="Arial" w:cs="Arial"/>
          <w:sz w:val="20"/>
          <w:szCs w:val="20"/>
        </w:rPr>
      </w:pPr>
      <w:r>
        <w:rPr>
          <w:rFonts w:ascii="Arial" w:hAnsi="Arial" w:cs="Arial"/>
          <w:sz w:val="20"/>
          <w:szCs w:val="20"/>
        </w:rPr>
        <w:t xml:space="preserve">ESO atstovas (atsakingas už VS dalį) peržiūri pateiktą protokolą. Jei protokolas </w:t>
      </w:r>
      <w:r w:rsidRPr="00D23AE9">
        <w:rPr>
          <w:rFonts w:ascii="Arial" w:hAnsi="Arial" w:cs="Arial"/>
          <w:sz w:val="20"/>
          <w:szCs w:val="20"/>
        </w:rPr>
        <w:t>pateikt</w:t>
      </w:r>
      <w:r>
        <w:rPr>
          <w:rFonts w:ascii="Arial" w:hAnsi="Arial" w:cs="Arial"/>
          <w:sz w:val="20"/>
          <w:szCs w:val="20"/>
        </w:rPr>
        <w:t>as</w:t>
      </w:r>
      <w:r w:rsidRPr="00D23AE9">
        <w:rPr>
          <w:rFonts w:ascii="Arial" w:hAnsi="Arial" w:cs="Arial"/>
          <w:sz w:val="20"/>
          <w:szCs w:val="20"/>
        </w:rPr>
        <w:t xml:space="preserve"> nepilna apimtimi</w:t>
      </w:r>
      <w:r>
        <w:rPr>
          <w:rFonts w:ascii="Arial" w:hAnsi="Arial" w:cs="Arial"/>
          <w:sz w:val="20"/>
          <w:szCs w:val="20"/>
        </w:rPr>
        <w:t xml:space="preserve">, arba </w:t>
      </w:r>
      <w:r w:rsidRPr="00E9587E">
        <w:rPr>
          <w:rFonts w:ascii="Arial" w:hAnsi="Arial" w:cs="Arial"/>
          <w:sz w:val="20"/>
          <w:szCs w:val="20"/>
        </w:rPr>
        <w:t>su smulkiais neatitikimais</w:t>
      </w:r>
      <w:r>
        <w:rPr>
          <w:rFonts w:ascii="Arial" w:hAnsi="Arial" w:cs="Arial"/>
          <w:sz w:val="20"/>
          <w:szCs w:val="20"/>
        </w:rPr>
        <w:t>/</w:t>
      </w:r>
      <w:r w:rsidRPr="00E9587E">
        <w:rPr>
          <w:rFonts w:ascii="Arial" w:hAnsi="Arial" w:cs="Arial"/>
          <w:sz w:val="20"/>
          <w:szCs w:val="20"/>
        </w:rPr>
        <w:t>klaidomis</w:t>
      </w:r>
      <w:r>
        <w:rPr>
          <w:rFonts w:ascii="Arial" w:hAnsi="Arial" w:cs="Arial"/>
          <w:sz w:val="20"/>
          <w:szCs w:val="20"/>
        </w:rPr>
        <w:t xml:space="preserve"> – protokolas grąžinamas atgal elektrinės atstovui.</w:t>
      </w:r>
    </w:p>
    <w:p w14:paraId="4EC67A16" w14:textId="77777777" w:rsidR="008F46B0" w:rsidRDefault="008F46B0" w:rsidP="008F46B0">
      <w:pPr>
        <w:pStyle w:val="Sraopastraipa"/>
        <w:numPr>
          <w:ilvl w:val="0"/>
          <w:numId w:val="18"/>
        </w:numPr>
        <w:spacing w:after="0"/>
        <w:rPr>
          <w:rFonts w:ascii="Arial" w:hAnsi="Arial" w:cs="Arial"/>
          <w:sz w:val="20"/>
          <w:szCs w:val="20"/>
        </w:rPr>
      </w:pPr>
      <w:r>
        <w:rPr>
          <w:rFonts w:ascii="Arial" w:hAnsi="Arial" w:cs="Arial"/>
          <w:sz w:val="20"/>
          <w:szCs w:val="20"/>
        </w:rPr>
        <w:t xml:space="preserve">Jei protokolo peržiūros metu ESO atstovui atlikti protokolo įvertinimą pakanka žodinio, raštinio patikslinimo – tiesiogiai telefonu arba el. paštu susisiekia su Kliento rangovu, atlikusio elektrinės dalies nuostatų konfigūravimo darbus. Jei Kliento rangovas nesuteikia reikiamos informacijos ESO atstovas (atsakingas už VS dalį) informuoja ESO projektų vadovą apie stambų trūkumą </w:t>
      </w:r>
      <w:r w:rsidRPr="00E8675F">
        <w:rPr>
          <w:rFonts w:ascii="Arial" w:hAnsi="Arial" w:cs="Arial"/>
          <w:sz w:val="20"/>
        </w:rPr>
        <w:t xml:space="preserve">Elektrinės dalies </w:t>
      </w:r>
      <w:r>
        <w:rPr>
          <w:rFonts w:ascii="Arial" w:hAnsi="Arial" w:cs="Arial"/>
          <w:sz w:val="20"/>
        </w:rPr>
        <w:t>VS</w:t>
      </w:r>
      <w:r w:rsidRPr="00E8675F">
        <w:rPr>
          <w:rFonts w:ascii="Arial" w:hAnsi="Arial" w:cs="Arial"/>
          <w:sz w:val="20"/>
        </w:rPr>
        <w:t xml:space="preserve"> dalies patikroje.</w:t>
      </w:r>
    </w:p>
    <w:p w14:paraId="2F4674FC" w14:textId="77777777" w:rsidR="008F46B0" w:rsidRPr="0028503F" w:rsidRDefault="008F46B0" w:rsidP="008F46B0">
      <w:pPr>
        <w:pStyle w:val="Sraopastraipa"/>
        <w:numPr>
          <w:ilvl w:val="0"/>
          <w:numId w:val="18"/>
        </w:numPr>
        <w:spacing w:after="0"/>
        <w:rPr>
          <w:rFonts w:ascii="Arial" w:hAnsi="Arial" w:cs="Arial"/>
          <w:sz w:val="20"/>
          <w:szCs w:val="20"/>
        </w:rPr>
      </w:pPr>
      <w:r>
        <w:rPr>
          <w:rFonts w:ascii="Arial" w:hAnsi="Arial" w:cs="Arial"/>
          <w:sz w:val="20"/>
          <w:szCs w:val="20"/>
        </w:rPr>
        <w:t xml:space="preserve">esant poreikiui - ESO atstovas (atsakingas už VS dalį) kreipiasi į </w:t>
      </w:r>
      <w:r w:rsidRPr="009E65BD">
        <w:rPr>
          <w:rFonts w:ascii="Arial" w:hAnsi="Arial" w:cs="Arial"/>
          <w:sz w:val="20"/>
          <w:szCs w:val="20"/>
        </w:rPr>
        <w:t>Elektrinės atstov</w:t>
      </w:r>
      <w:r>
        <w:rPr>
          <w:rFonts w:ascii="Arial" w:hAnsi="Arial" w:cs="Arial"/>
          <w:sz w:val="20"/>
          <w:szCs w:val="20"/>
        </w:rPr>
        <w:t xml:space="preserve">ą dėl VS dalies protokolo turinio fizinio patikrinimo objekte. ESO atstovui atsisakius vykdyti VS dalies protokolo turinio fizinio patikrinimą objekte, ESO atstovas (atsakingas už VS dalį) informuoja ESO projektų vadovą apie stambų trūkumą </w:t>
      </w:r>
      <w:r w:rsidRPr="00E8675F">
        <w:rPr>
          <w:rFonts w:ascii="Arial" w:hAnsi="Arial" w:cs="Arial"/>
          <w:sz w:val="20"/>
        </w:rPr>
        <w:t xml:space="preserve">Elektrinės dalies </w:t>
      </w:r>
      <w:r>
        <w:rPr>
          <w:rFonts w:ascii="Arial" w:hAnsi="Arial" w:cs="Arial"/>
          <w:sz w:val="20"/>
        </w:rPr>
        <w:t>VS</w:t>
      </w:r>
      <w:r w:rsidRPr="00E8675F">
        <w:rPr>
          <w:rFonts w:ascii="Arial" w:hAnsi="Arial" w:cs="Arial"/>
          <w:sz w:val="20"/>
        </w:rPr>
        <w:t xml:space="preserve"> dalies patikroje.</w:t>
      </w:r>
    </w:p>
    <w:p w14:paraId="3D02BCF7" w14:textId="77777777" w:rsidR="008F46B0" w:rsidRDefault="008F46B0" w:rsidP="008F46B0">
      <w:pPr>
        <w:pStyle w:val="Sraopastraipa"/>
        <w:numPr>
          <w:ilvl w:val="0"/>
          <w:numId w:val="18"/>
        </w:numPr>
        <w:spacing w:after="0"/>
        <w:rPr>
          <w:rFonts w:ascii="Arial" w:hAnsi="Arial" w:cs="Arial"/>
          <w:sz w:val="20"/>
          <w:szCs w:val="20"/>
        </w:rPr>
      </w:pPr>
      <w:r>
        <w:rPr>
          <w:rFonts w:ascii="Arial" w:hAnsi="Arial" w:cs="Arial"/>
          <w:sz w:val="20"/>
        </w:rPr>
        <w:t xml:space="preserve">jei elektrinės statybos vykdomos etapais, po kiekvieno etapo pateikiama aktualus Elektrinės dalies </w:t>
      </w:r>
      <w:proofErr w:type="spellStart"/>
      <w:r>
        <w:rPr>
          <w:rFonts w:ascii="Arial" w:hAnsi="Arial" w:cs="Arial"/>
          <w:sz w:val="20"/>
        </w:rPr>
        <w:t>teleinformacijos</w:t>
      </w:r>
      <w:proofErr w:type="spellEnd"/>
      <w:r>
        <w:rPr>
          <w:rFonts w:ascii="Arial" w:hAnsi="Arial" w:cs="Arial"/>
          <w:sz w:val="20"/>
        </w:rPr>
        <w:t xml:space="preserve"> signalų sąrašas. Jei pateikiama informacija </w:t>
      </w:r>
      <w:r w:rsidRPr="00D23AE9">
        <w:rPr>
          <w:rFonts w:ascii="Arial" w:hAnsi="Arial" w:cs="Arial"/>
          <w:sz w:val="20"/>
          <w:szCs w:val="20"/>
        </w:rPr>
        <w:t>nepilna</w:t>
      </w:r>
      <w:r>
        <w:rPr>
          <w:rFonts w:ascii="Arial" w:hAnsi="Arial" w:cs="Arial"/>
          <w:sz w:val="20"/>
          <w:szCs w:val="20"/>
        </w:rPr>
        <w:t xml:space="preserve"> arba netiksli </w:t>
      </w:r>
      <w:r w:rsidRPr="00D23AE9">
        <w:rPr>
          <w:rFonts w:ascii="Arial" w:hAnsi="Arial" w:cs="Arial"/>
          <w:sz w:val="20"/>
          <w:szCs w:val="20"/>
        </w:rPr>
        <w:t xml:space="preserve"> </w:t>
      </w:r>
      <w:r>
        <w:rPr>
          <w:rFonts w:ascii="Arial" w:hAnsi="Arial" w:cs="Arial"/>
          <w:sz w:val="20"/>
          <w:szCs w:val="20"/>
        </w:rPr>
        <w:t>– protokolas grąžinamas atgal elektrinės atstovui.</w:t>
      </w:r>
    </w:p>
    <w:p w14:paraId="2D182C45" w14:textId="77777777" w:rsidR="008F46B0" w:rsidRDefault="008F46B0" w:rsidP="008F46B0">
      <w:pPr>
        <w:pStyle w:val="Sraopastraipa"/>
        <w:numPr>
          <w:ilvl w:val="0"/>
          <w:numId w:val="18"/>
        </w:numPr>
        <w:spacing w:after="0"/>
        <w:rPr>
          <w:rFonts w:ascii="Arial" w:hAnsi="Arial" w:cs="Arial"/>
          <w:sz w:val="20"/>
          <w:szCs w:val="20"/>
        </w:rPr>
      </w:pPr>
      <w:r>
        <w:rPr>
          <w:rFonts w:ascii="Arial" w:hAnsi="Arial" w:cs="Arial"/>
          <w:sz w:val="20"/>
          <w:szCs w:val="20"/>
        </w:rPr>
        <w:t>jei Elektrinės atstovui arba Kliento rangovui kyla neaiškumų dėl protokolo 1,2,3</w:t>
      </w:r>
      <w:r w:rsidRPr="002D0F68">
        <w:rPr>
          <w:rFonts w:ascii="Arial" w:hAnsi="Arial" w:cs="Arial"/>
          <w:sz w:val="20"/>
          <w:szCs w:val="20"/>
        </w:rPr>
        <w:t xml:space="preserve"> lentel</w:t>
      </w:r>
      <w:r>
        <w:rPr>
          <w:rFonts w:ascii="Arial" w:hAnsi="Arial" w:cs="Arial"/>
          <w:sz w:val="20"/>
          <w:szCs w:val="20"/>
        </w:rPr>
        <w:t>ėse nurodytų reikalavimų, vadovaujasi n</w:t>
      </w:r>
      <w:r w:rsidRPr="002D0F68">
        <w:rPr>
          <w:rFonts w:ascii="Arial" w:hAnsi="Arial" w:cs="Arial"/>
          <w:sz w:val="20"/>
          <w:szCs w:val="20"/>
        </w:rPr>
        <w:t>uorod</w:t>
      </w:r>
      <w:r>
        <w:rPr>
          <w:rFonts w:ascii="Arial" w:hAnsi="Arial" w:cs="Arial"/>
          <w:sz w:val="20"/>
          <w:szCs w:val="20"/>
        </w:rPr>
        <w:t>omis</w:t>
      </w:r>
      <w:r w:rsidRPr="002D0F68">
        <w:rPr>
          <w:rFonts w:ascii="Arial" w:hAnsi="Arial" w:cs="Arial"/>
          <w:sz w:val="20"/>
          <w:szCs w:val="20"/>
        </w:rPr>
        <w:t xml:space="preserve"> į aktual</w:t>
      </w:r>
      <w:r>
        <w:rPr>
          <w:rFonts w:ascii="Arial" w:hAnsi="Arial" w:cs="Arial"/>
          <w:sz w:val="20"/>
          <w:szCs w:val="20"/>
        </w:rPr>
        <w:t>ius</w:t>
      </w:r>
      <w:r w:rsidRPr="002D0F68">
        <w:rPr>
          <w:rFonts w:ascii="Arial" w:hAnsi="Arial" w:cs="Arial"/>
          <w:sz w:val="20"/>
          <w:szCs w:val="20"/>
        </w:rPr>
        <w:t xml:space="preserve"> EN 50549 standarto </w:t>
      </w:r>
      <w:r>
        <w:rPr>
          <w:rFonts w:ascii="Arial" w:hAnsi="Arial" w:cs="Arial"/>
          <w:sz w:val="20"/>
          <w:szCs w:val="20"/>
        </w:rPr>
        <w:t xml:space="preserve">arba </w:t>
      </w:r>
      <w:r w:rsidRPr="002D0F68">
        <w:rPr>
          <w:rFonts w:ascii="Arial" w:hAnsi="Arial" w:cs="Arial"/>
          <w:sz w:val="20"/>
          <w:szCs w:val="20"/>
        </w:rPr>
        <w:t>ES reglamento 2016/631 punkt</w:t>
      </w:r>
      <w:r>
        <w:rPr>
          <w:rFonts w:ascii="Arial" w:hAnsi="Arial" w:cs="Arial"/>
          <w:sz w:val="20"/>
          <w:szCs w:val="20"/>
        </w:rPr>
        <w:t>us dėl pilno reikalavimo išaiškinimo.</w:t>
      </w:r>
    </w:p>
    <w:p w14:paraId="1367130F" w14:textId="77777777" w:rsidR="008F46B0" w:rsidRPr="002D0F68" w:rsidRDefault="008F46B0" w:rsidP="008F46B0">
      <w:pPr>
        <w:pStyle w:val="Sraopastraipa"/>
        <w:numPr>
          <w:ilvl w:val="0"/>
          <w:numId w:val="18"/>
        </w:numPr>
        <w:spacing w:after="0"/>
        <w:rPr>
          <w:rFonts w:ascii="Arial" w:hAnsi="Arial" w:cs="Arial"/>
          <w:sz w:val="20"/>
          <w:szCs w:val="20"/>
        </w:rPr>
      </w:pPr>
      <w:r>
        <w:rPr>
          <w:rFonts w:ascii="Arial" w:hAnsi="Arial" w:cs="Arial"/>
          <w:sz w:val="20"/>
          <w:szCs w:val="20"/>
        </w:rPr>
        <w:lastRenderedPageBreak/>
        <w:t>ESO atstovas (atsakingas už VS dalį) atlikęs protokolo patikrą su fiziniu nuostatų patikrinimu objekte (pagal poreikį) ir nenustatęs trūkumų, pasirašo protokolą ir persiunčia Elektrinės atstovui / ESO projektų vadovui. ESO projektų vadovas prideda prie Elektrinės atitikties vertinimo ataskaitos.</w:t>
      </w:r>
    </w:p>
    <w:p w14:paraId="2A3162C1" w14:textId="5202FC36" w:rsidR="008F46B0" w:rsidRPr="006A3A62" w:rsidRDefault="008F46B0" w:rsidP="008F46B0">
      <w:pPr>
        <w:pStyle w:val="Default"/>
        <w:tabs>
          <w:tab w:val="left" w:pos="426"/>
        </w:tabs>
        <w:rPr>
          <w:sz w:val="18"/>
          <w:szCs w:val="18"/>
        </w:rPr>
      </w:pPr>
      <w:r>
        <w:rPr>
          <w:b/>
          <w:bCs/>
          <w:sz w:val="18"/>
          <w:szCs w:val="18"/>
          <w:lang w:val="en-US"/>
        </w:rPr>
        <w:t>1</w:t>
      </w:r>
      <w:r w:rsidRPr="008702AB">
        <w:rPr>
          <w:b/>
          <w:bCs/>
          <w:sz w:val="18"/>
          <w:szCs w:val="18"/>
          <w:lang w:val="en-US"/>
        </w:rPr>
        <w:t xml:space="preserve"> </w:t>
      </w:r>
      <w:proofErr w:type="spellStart"/>
      <w:r w:rsidRPr="008702AB">
        <w:rPr>
          <w:b/>
          <w:bCs/>
          <w:sz w:val="18"/>
          <w:szCs w:val="18"/>
          <w:lang w:val="en-US"/>
        </w:rPr>
        <w:t>lentel</w:t>
      </w:r>
      <w:proofErr w:type="spellEnd"/>
      <w:r w:rsidRPr="008702AB">
        <w:rPr>
          <w:b/>
          <w:bCs/>
          <w:sz w:val="18"/>
          <w:szCs w:val="18"/>
        </w:rPr>
        <w:t xml:space="preserve">ė. </w:t>
      </w:r>
      <w:r>
        <w:rPr>
          <w:sz w:val="18"/>
          <w:szCs w:val="18"/>
        </w:rPr>
        <w:t xml:space="preserve">Aktyvios galios ribojimo </w:t>
      </w:r>
      <w:proofErr w:type="spellStart"/>
      <w:r>
        <w:rPr>
          <w:sz w:val="18"/>
          <w:szCs w:val="18"/>
        </w:rPr>
        <w:t>Pset</w:t>
      </w:r>
      <w:proofErr w:type="spellEnd"/>
      <w:r>
        <w:rPr>
          <w:sz w:val="18"/>
          <w:szCs w:val="18"/>
        </w:rPr>
        <w:t xml:space="preserve"> funkcijos patikra</w:t>
      </w:r>
    </w:p>
    <w:tbl>
      <w:tblPr>
        <w:tblStyle w:val="Lentelstinklelis"/>
        <w:tblW w:w="15656" w:type="dxa"/>
        <w:jc w:val="center"/>
        <w:tblLook w:val="04A0" w:firstRow="1" w:lastRow="0" w:firstColumn="1" w:lastColumn="0" w:noHBand="0" w:noVBand="1"/>
      </w:tblPr>
      <w:tblGrid>
        <w:gridCol w:w="475"/>
        <w:gridCol w:w="1771"/>
        <w:gridCol w:w="6358"/>
        <w:gridCol w:w="5052"/>
        <w:gridCol w:w="555"/>
        <w:gridCol w:w="464"/>
        <w:gridCol w:w="981"/>
      </w:tblGrid>
      <w:tr w:rsidR="00857367" w:rsidRPr="007C182C" w14:paraId="6F21FADF" w14:textId="7256DD18" w:rsidTr="00857367">
        <w:trPr>
          <w:trHeight w:val="307"/>
          <w:jc w:val="center"/>
        </w:trPr>
        <w:tc>
          <w:tcPr>
            <w:tcW w:w="475" w:type="dxa"/>
            <w:vMerge w:val="restart"/>
            <w:vAlign w:val="center"/>
            <w:hideMark/>
          </w:tcPr>
          <w:p w14:paraId="43A6462D" w14:textId="77777777" w:rsidR="00857367" w:rsidRPr="007C182C" w:rsidRDefault="00857367" w:rsidP="001C47E4">
            <w:pPr>
              <w:rPr>
                <w:rFonts w:ascii="Arial" w:hAnsi="Arial" w:cs="Arial"/>
                <w:sz w:val="16"/>
                <w:szCs w:val="16"/>
              </w:rPr>
            </w:pPr>
            <w:r w:rsidRPr="007C182C">
              <w:rPr>
                <w:rFonts w:ascii="Arial" w:hAnsi="Arial" w:cs="Arial"/>
                <w:b/>
                <w:bCs/>
                <w:sz w:val="16"/>
                <w:szCs w:val="16"/>
                <w:lang w:val="en-US"/>
              </w:rPr>
              <w:t>Nr.</w:t>
            </w:r>
          </w:p>
        </w:tc>
        <w:tc>
          <w:tcPr>
            <w:tcW w:w="1771" w:type="dxa"/>
            <w:vMerge w:val="restart"/>
            <w:vAlign w:val="center"/>
            <w:hideMark/>
          </w:tcPr>
          <w:p w14:paraId="5CDF11CD" w14:textId="77777777" w:rsidR="00857367" w:rsidRPr="00C728C8" w:rsidRDefault="00857367" w:rsidP="001C47E4">
            <w:pPr>
              <w:rPr>
                <w:rFonts w:ascii="Arial" w:hAnsi="Arial" w:cs="Arial"/>
                <w:b/>
                <w:bCs/>
                <w:sz w:val="16"/>
                <w:szCs w:val="16"/>
                <w:lang w:val="en-US"/>
              </w:rPr>
            </w:pPr>
            <w:proofErr w:type="spellStart"/>
            <w:r w:rsidRPr="00C728C8">
              <w:rPr>
                <w:rFonts w:ascii="Arial" w:hAnsi="Arial" w:cs="Arial"/>
                <w:b/>
                <w:bCs/>
                <w:sz w:val="16"/>
                <w:szCs w:val="16"/>
                <w:lang w:val="en-US"/>
              </w:rPr>
              <w:t>Pavadinimas</w:t>
            </w:r>
            <w:proofErr w:type="spellEnd"/>
          </w:p>
          <w:p w14:paraId="74BABD10" w14:textId="77777777" w:rsidR="00857367" w:rsidRPr="00C728C8" w:rsidRDefault="00857367" w:rsidP="001C47E4">
            <w:pPr>
              <w:rPr>
                <w:rFonts w:ascii="Arial" w:hAnsi="Arial" w:cs="Arial"/>
                <w:sz w:val="12"/>
                <w:szCs w:val="14"/>
              </w:rPr>
            </w:pPr>
            <w:proofErr w:type="spellStart"/>
            <w:r w:rsidRPr="00C728C8">
              <w:rPr>
                <w:rFonts w:ascii="Arial" w:hAnsi="Arial" w:cs="Arial"/>
                <w:sz w:val="12"/>
                <w:szCs w:val="14"/>
                <w:lang w:val="en-US"/>
              </w:rPr>
              <w:t>Nuoroda</w:t>
            </w:r>
            <w:proofErr w:type="spellEnd"/>
            <w:r w:rsidRPr="00C728C8">
              <w:rPr>
                <w:rFonts w:ascii="Arial" w:hAnsi="Arial" w:cs="Arial"/>
                <w:sz w:val="12"/>
                <w:szCs w:val="14"/>
                <w:lang w:val="en-US"/>
              </w:rPr>
              <w:t xml:space="preserve"> </w:t>
            </w:r>
            <w:r w:rsidRPr="00C728C8">
              <w:rPr>
                <w:rFonts w:ascii="Arial" w:hAnsi="Arial" w:cs="Arial"/>
                <w:sz w:val="12"/>
                <w:szCs w:val="14"/>
              </w:rPr>
              <w:t>į aktualų EN 50549 standarto punktą</w:t>
            </w:r>
          </w:p>
          <w:p w14:paraId="3AF3F59D" w14:textId="77777777" w:rsidR="00857367" w:rsidRPr="00C728C8" w:rsidRDefault="00857367" w:rsidP="001C47E4">
            <w:pPr>
              <w:rPr>
                <w:rFonts w:ascii="Arial" w:hAnsi="Arial" w:cs="Arial"/>
                <w:sz w:val="12"/>
                <w:szCs w:val="14"/>
              </w:rPr>
            </w:pPr>
            <w:proofErr w:type="spellStart"/>
            <w:r w:rsidRPr="00C728C8">
              <w:rPr>
                <w:rFonts w:ascii="Arial" w:hAnsi="Arial" w:cs="Arial"/>
                <w:sz w:val="12"/>
                <w:szCs w:val="14"/>
                <w:lang w:val="en-US"/>
              </w:rPr>
              <w:t>Nuoroda</w:t>
            </w:r>
            <w:proofErr w:type="spellEnd"/>
            <w:r w:rsidRPr="00C728C8">
              <w:rPr>
                <w:rFonts w:ascii="Arial" w:hAnsi="Arial" w:cs="Arial"/>
                <w:sz w:val="12"/>
                <w:szCs w:val="14"/>
                <w:lang w:val="en-US"/>
              </w:rPr>
              <w:t xml:space="preserve"> </w:t>
            </w:r>
            <w:r w:rsidRPr="00C728C8">
              <w:rPr>
                <w:rFonts w:ascii="Arial" w:hAnsi="Arial" w:cs="Arial"/>
                <w:sz w:val="12"/>
                <w:szCs w:val="14"/>
              </w:rPr>
              <w:t>į aktualų ES reglamento 2016/631 punktą</w:t>
            </w:r>
          </w:p>
        </w:tc>
        <w:tc>
          <w:tcPr>
            <w:tcW w:w="6358" w:type="dxa"/>
            <w:vMerge w:val="restart"/>
            <w:vAlign w:val="center"/>
            <w:hideMark/>
          </w:tcPr>
          <w:p w14:paraId="3C2269F8" w14:textId="77777777" w:rsidR="00857367" w:rsidRPr="007C182C" w:rsidRDefault="00857367" w:rsidP="001C47E4">
            <w:pPr>
              <w:rPr>
                <w:rFonts w:ascii="Arial" w:hAnsi="Arial" w:cs="Arial"/>
                <w:sz w:val="16"/>
                <w:szCs w:val="16"/>
              </w:rPr>
            </w:pPr>
            <w:proofErr w:type="spellStart"/>
            <w:r>
              <w:rPr>
                <w:rFonts w:ascii="Arial" w:hAnsi="Arial" w:cs="Arial"/>
                <w:b/>
                <w:bCs/>
                <w:sz w:val="16"/>
                <w:szCs w:val="16"/>
                <w:lang w:val="en-US"/>
              </w:rPr>
              <w:t>Reikalavimas</w:t>
            </w:r>
            <w:proofErr w:type="spellEnd"/>
            <w:r>
              <w:rPr>
                <w:rFonts w:ascii="Arial" w:hAnsi="Arial" w:cs="Arial"/>
                <w:b/>
                <w:bCs/>
                <w:sz w:val="16"/>
                <w:szCs w:val="16"/>
                <w:lang w:val="en-US"/>
              </w:rPr>
              <w:t xml:space="preserve">, </w:t>
            </w:r>
            <w:proofErr w:type="spellStart"/>
            <w:r>
              <w:rPr>
                <w:rFonts w:ascii="Arial" w:hAnsi="Arial" w:cs="Arial"/>
                <w:b/>
                <w:bCs/>
                <w:sz w:val="16"/>
                <w:szCs w:val="16"/>
                <w:lang w:val="en-US"/>
              </w:rPr>
              <w:t>nurodymas</w:t>
            </w:r>
            <w:proofErr w:type="spellEnd"/>
          </w:p>
        </w:tc>
        <w:tc>
          <w:tcPr>
            <w:tcW w:w="5052" w:type="dxa"/>
            <w:vMerge w:val="restart"/>
            <w:vAlign w:val="center"/>
          </w:tcPr>
          <w:p w14:paraId="0F481215" w14:textId="77777777" w:rsidR="00857367" w:rsidRPr="007C182C" w:rsidRDefault="00857367" w:rsidP="001C47E4">
            <w:pPr>
              <w:rPr>
                <w:rFonts w:ascii="Arial" w:hAnsi="Arial" w:cs="Arial"/>
                <w:sz w:val="16"/>
                <w:szCs w:val="16"/>
              </w:rPr>
            </w:pPr>
            <w:proofErr w:type="spellStart"/>
            <w:r w:rsidRPr="00215A4B">
              <w:rPr>
                <w:rFonts w:ascii="Arial" w:hAnsi="Arial" w:cs="Arial"/>
                <w:b/>
                <w:bCs/>
                <w:sz w:val="16"/>
                <w:szCs w:val="16"/>
                <w:lang w:val="en-US"/>
              </w:rPr>
              <w:t>Rezultatai</w:t>
            </w:r>
            <w:proofErr w:type="spellEnd"/>
            <w:r w:rsidRPr="00215A4B">
              <w:rPr>
                <w:rFonts w:ascii="Arial" w:hAnsi="Arial" w:cs="Arial"/>
                <w:b/>
                <w:bCs/>
                <w:sz w:val="16"/>
                <w:szCs w:val="16"/>
                <w:lang w:val="en-US"/>
              </w:rPr>
              <w:t xml:space="preserve">, </w:t>
            </w:r>
            <w:proofErr w:type="spellStart"/>
            <w:r w:rsidRPr="00215A4B">
              <w:rPr>
                <w:rFonts w:ascii="Arial" w:hAnsi="Arial" w:cs="Arial"/>
                <w:b/>
                <w:bCs/>
                <w:sz w:val="16"/>
                <w:szCs w:val="16"/>
                <w:lang w:val="en-US"/>
              </w:rPr>
              <w:t>išvada</w:t>
            </w:r>
            <w:proofErr w:type="spellEnd"/>
          </w:p>
        </w:tc>
        <w:tc>
          <w:tcPr>
            <w:tcW w:w="2000" w:type="dxa"/>
            <w:gridSpan w:val="3"/>
            <w:vAlign w:val="center"/>
          </w:tcPr>
          <w:p w14:paraId="096CE945" w14:textId="64995F19" w:rsidR="00857367" w:rsidRPr="007C182C" w:rsidRDefault="00857367" w:rsidP="001C47E4">
            <w:pPr>
              <w:jc w:val="center"/>
              <w:rPr>
                <w:rFonts w:ascii="Arial" w:hAnsi="Arial" w:cs="Arial"/>
                <w:b/>
                <w:bCs/>
                <w:sz w:val="16"/>
                <w:szCs w:val="16"/>
                <w:lang w:val="en-US"/>
              </w:rPr>
            </w:pPr>
            <w:proofErr w:type="spellStart"/>
            <w:r w:rsidRPr="007C182C">
              <w:rPr>
                <w:rFonts w:ascii="Arial" w:hAnsi="Arial" w:cs="Arial"/>
                <w:b/>
                <w:bCs/>
                <w:sz w:val="16"/>
                <w:szCs w:val="16"/>
                <w:lang w:val="en-US"/>
              </w:rPr>
              <w:t>Atitikimas</w:t>
            </w:r>
            <w:proofErr w:type="spellEnd"/>
          </w:p>
        </w:tc>
      </w:tr>
      <w:tr w:rsidR="00857367" w:rsidRPr="007C182C" w14:paraId="38B4DF48" w14:textId="40C5D463" w:rsidTr="00857367">
        <w:trPr>
          <w:trHeight w:val="178"/>
          <w:jc w:val="center"/>
        </w:trPr>
        <w:tc>
          <w:tcPr>
            <w:tcW w:w="475" w:type="dxa"/>
            <w:vMerge/>
            <w:vAlign w:val="center"/>
          </w:tcPr>
          <w:p w14:paraId="05A2326E" w14:textId="77777777" w:rsidR="00857367" w:rsidRPr="007C182C" w:rsidRDefault="00857367" w:rsidP="001C47E4">
            <w:pPr>
              <w:rPr>
                <w:rFonts w:ascii="Arial" w:hAnsi="Arial" w:cs="Arial"/>
                <w:b/>
                <w:bCs/>
                <w:sz w:val="16"/>
                <w:szCs w:val="16"/>
                <w:lang w:val="en-US"/>
              </w:rPr>
            </w:pPr>
          </w:p>
        </w:tc>
        <w:tc>
          <w:tcPr>
            <w:tcW w:w="1771" w:type="dxa"/>
            <w:vMerge/>
            <w:vAlign w:val="center"/>
          </w:tcPr>
          <w:p w14:paraId="3A754B5A" w14:textId="77777777" w:rsidR="00857367" w:rsidRPr="00C728C8" w:rsidRDefault="00857367" w:rsidP="001C47E4">
            <w:pPr>
              <w:rPr>
                <w:rFonts w:ascii="Arial" w:hAnsi="Arial" w:cs="Arial"/>
                <w:b/>
                <w:bCs/>
                <w:sz w:val="16"/>
                <w:szCs w:val="16"/>
                <w:lang w:val="en-US"/>
              </w:rPr>
            </w:pPr>
          </w:p>
        </w:tc>
        <w:tc>
          <w:tcPr>
            <w:tcW w:w="6358" w:type="dxa"/>
            <w:vMerge/>
            <w:vAlign w:val="center"/>
          </w:tcPr>
          <w:p w14:paraId="40D887AC" w14:textId="77777777" w:rsidR="00857367" w:rsidRPr="007C182C" w:rsidRDefault="00857367" w:rsidP="001C47E4">
            <w:pPr>
              <w:rPr>
                <w:rFonts w:ascii="Arial" w:hAnsi="Arial" w:cs="Arial"/>
                <w:b/>
                <w:bCs/>
                <w:sz w:val="16"/>
                <w:szCs w:val="16"/>
                <w:lang w:val="en-US"/>
              </w:rPr>
            </w:pPr>
          </w:p>
        </w:tc>
        <w:tc>
          <w:tcPr>
            <w:tcW w:w="5052" w:type="dxa"/>
            <w:vMerge/>
            <w:vAlign w:val="center"/>
          </w:tcPr>
          <w:p w14:paraId="4DD9B25E" w14:textId="77777777" w:rsidR="00857367" w:rsidRPr="007C182C" w:rsidRDefault="00857367" w:rsidP="001C47E4">
            <w:pPr>
              <w:rPr>
                <w:rFonts w:ascii="Arial" w:hAnsi="Arial" w:cs="Arial"/>
                <w:b/>
                <w:bCs/>
                <w:sz w:val="16"/>
                <w:szCs w:val="16"/>
                <w:lang w:val="en-US"/>
              </w:rPr>
            </w:pPr>
          </w:p>
        </w:tc>
        <w:tc>
          <w:tcPr>
            <w:tcW w:w="555" w:type="dxa"/>
            <w:vAlign w:val="center"/>
          </w:tcPr>
          <w:p w14:paraId="339C94AB" w14:textId="77777777" w:rsidR="00857367" w:rsidRPr="007C182C" w:rsidRDefault="00857367" w:rsidP="001C47E4">
            <w:pPr>
              <w:jc w:val="center"/>
              <w:rPr>
                <w:rFonts w:ascii="Arial" w:hAnsi="Arial" w:cs="Arial"/>
                <w:b/>
                <w:bCs/>
                <w:sz w:val="16"/>
                <w:szCs w:val="16"/>
                <w:lang w:val="en-US"/>
              </w:rPr>
            </w:pPr>
            <w:r w:rsidRPr="007C182C">
              <w:rPr>
                <w:rFonts w:ascii="Arial" w:hAnsi="Arial" w:cs="Arial"/>
                <w:b/>
                <w:bCs/>
                <w:sz w:val="16"/>
                <w:szCs w:val="16"/>
                <w:lang w:val="en-US"/>
              </w:rPr>
              <w:t>Taip</w:t>
            </w:r>
          </w:p>
        </w:tc>
        <w:tc>
          <w:tcPr>
            <w:tcW w:w="464" w:type="dxa"/>
            <w:vAlign w:val="center"/>
          </w:tcPr>
          <w:p w14:paraId="190039C4" w14:textId="77777777" w:rsidR="00857367" w:rsidRPr="007C182C" w:rsidRDefault="00857367" w:rsidP="001C47E4">
            <w:pPr>
              <w:jc w:val="center"/>
              <w:rPr>
                <w:rFonts w:ascii="Arial" w:hAnsi="Arial" w:cs="Arial"/>
                <w:b/>
                <w:bCs/>
                <w:sz w:val="16"/>
                <w:szCs w:val="16"/>
                <w:lang w:val="en-US"/>
              </w:rPr>
            </w:pPr>
            <w:r w:rsidRPr="007C182C">
              <w:rPr>
                <w:rFonts w:ascii="Arial" w:hAnsi="Arial" w:cs="Arial"/>
                <w:b/>
                <w:bCs/>
                <w:sz w:val="16"/>
                <w:szCs w:val="16"/>
                <w:lang w:val="en-US"/>
              </w:rPr>
              <w:t>Ne</w:t>
            </w:r>
          </w:p>
        </w:tc>
        <w:tc>
          <w:tcPr>
            <w:tcW w:w="981" w:type="dxa"/>
            <w:vAlign w:val="center"/>
          </w:tcPr>
          <w:p w14:paraId="0071BE13" w14:textId="2002679E" w:rsidR="00857367" w:rsidRPr="007C182C" w:rsidRDefault="00857367" w:rsidP="00857367">
            <w:pPr>
              <w:jc w:val="center"/>
              <w:rPr>
                <w:rFonts w:ascii="Arial" w:hAnsi="Arial" w:cs="Arial"/>
                <w:b/>
                <w:bCs/>
                <w:sz w:val="16"/>
                <w:szCs w:val="16"/>
                <w:lang w:val="en-US"/>
              </w:rPr>
            </w:pPr>
            <w:proofErr w:type="spellStart"/>
            <w:r>
              <w:rPr>
                <w:rFonts w:ascii="Arial" w:hAnsi="Arial" w:cs="Arial"/>
                <w:b/>
                <w:bCs/>
                <w:sz w:val="16"/>
                <w:szCs w:val="16"/>
                <w:lang w:val="en-US"/>
              </w:rPr>
              <w:t>Neaktualu</w:t>
            </w:r>
            <w:proofErr w:type="spellEnd"/>
          </w:p>
        </w:tc>
      </w:tr>
      <w:tr w:rsidR="00857367" w:rsidRPr="007C182C" w14:paraId="4547BE73" w14:textId="4B7FA5E7" w:rsidTr="00857367">
        <w:trPr>
          <w:trHeight w:val="881"/>
          <w:jc w:val="center"/>
        </w:trPr>
        <w:tc>
          <w:tcPr>
            <w:tcW w:w="475" w:type="dxa"/>
            <w:hideMark/>
          </w:tcPr>
          <w:p w14:paraId="0DE6A726" w14:textId="77777777" w:rsidR="00857367" w:rsidRPr="007C182C" w:rsidRDefault="00857367" w:rsidP="006E1B18">
            <w:pPr>
              <w:jc w:val="center"/>
              <w:rPr>
                <w:rFonts w:ascii="Arial" w:hAnsi="Arial" w:cs="Arial"/>
                <w:sz w:val="16"/>
                <w:szCs w:val="16"/>
              </w:rPr>
            </w:pPr>
            <w:r>
              <w:rPr>
                <w:rFonts w:ascii="Arial" w:hAnsi="Arial" w:cs="Arial"/>
                <w:b/>
                <w:bCs/>
                <w:sz w:val="16"/>
                <w:szCs w:val="16"/>
                <w:lang w:val="en-US"/>
              </w:rPr>
              <w:t>1</w:t>
            </w:r>
            <w:r w:rsidRPr="007C182C">
              <w:rPr>
                <w:rFonts w:ascii="Arial" w:hAnsi="Arial" w:cs="Arial"/>
                <w:b/>
                <w:bCs/>
                <w:sz w:val="16"/>
                <w:szCs w:val="16"/>
                <w:lang w:val="en-US"/>
              </w:rPr>
              <w:t>.</w:t>
            </w:r>
          </w:p>
        </w:tc>
        <w:tc>
          <w:tcPr>
            <w:tcW w:w="1771" w:type="dxa"/>
            <w:hideMark/>
          </w:tcPr>
          <w:p w14:paraId="64A7160C" w14:textId="77777777" w:rsidR="00857367" w:rsidRDefault="00857367" w:rsidP="006E1B18">
            <w:pPr>
              <w:rPr>
                <w:rFonts w:ascii="Arial" w:hAnsi="Arial" w:cs="Arial"/>
                <w:sz w:val="16"/>
                <w:szCs w:val="16"/>
              </w:rPr>
            </w:pPr>
            <w:r>
              <w:rPr>
                <w:rFonts w:ascii="Arial" w:hAnsi="Arial" w:cs="Arial"/>
                <w:sz w:val="16"/>
                <w:szCs w:val="16"/>
              </w:rPr>
              <w:t xml:space="preserve">Aktyvios galios </w:t>
            </w:r>
            <w:proofErr w:type="spellStart"/>
            <w:r w:rsidRPr="00DB30E6">
              <w:rPr>
                <w:rFonts w:ascii="Arial" w:hAnsi="Arial" w:cs="Arial"/>
                <w:sz w:val="16"/>
                <w:szCs w:val="16"/>
              </w:rPr>
              <w:t>Pset</w:t>
            </w:r>
            <w:proofErr w:type="spellEnd"/>
            <w:r w:rsidRPr="00DB30E6">
              <w:rPr>
                <w:rFonts w:ascii="Arial" w:hAnsi="Arial" w:cs="Arial"/>
                <w:sz w:val="16"/>
                <w:szCs w:val="16"/>
              </w:rPr>
              <w:t xml:space="preserve"> </w:t>
            </w:r>
            <w:r>
              <w:rPr>
                <w:rFonts w:ascii="Arial" w:hAnsi="Arial" w:cs="Arial"/>
                <w:sz w:val="16"/>
                <w:szCs w:val="16"/>
              </w:rPr>
              <w:t>reguliavimo diapazonas</w:t>
            </w:r>
          </w:p>
          <w:p w14:paraId="7905C1DE" w14:textId="77777777" w:rsidR="00857367" w:rsidRPr="00C728C8" w:rsidRDefault="00857367" w:rsidP="006E1B18">
            <w:pPr>
              <w:rPr>
                <w:rFonts w:ascii="Arial" w:hAnsi="Arial" w:cs="Arial"/>
                <w:sz w:val="16"/>
                <w:szCs w:val="16"/>
              </w:rPr>
            </w:pPr>
          </w:p>
        </w:tc>
        <w:tc>
          <w:tcPr>
            <w:tcW w:w="6358" w:type="dxa"/>
            <w:hideMark/>
          </w:tcPr>
          <w:p w14:paraId="6CEB56FC" w14:textId="77777777" w:rsidR="00857367" w:rsidRDefault="00857367" w:rsidP="006E1B18">
            <w:pPr>
              <w:rPr>
                <w:rFonts w:ascii="Arial" w:hAnsi="Arial" w:cs="Arial"/>
                <w:sz w:val="16"/>
                <w:szCs w:val="16"/>
              </w:rPr>
            </w:pPr>
            <w:r>
              <w:rPr>
                <w:rFonts w:ascii="Arial" w:hAnsi="Arial" w:cs="Arial"/>
                <w:sz w:val="16"/>
                <w:szCs w:val="16"/>
              </w:rPr>
              <w:t xml:space="preserve">Signalų sąraše ir DMS komandos </w:t>
            </w:r>
            <w:proofErr w:type="spellStart"/>
            <w:r>
              <w:rPr>
                <w:rFonts w:ascii="Arial" w:hAnsi="Arial" w:cs="Arial"/>
                <w:sz w:val="16"/>
                <w:szCs w:val="16"/>
              </w:rPr>
              <w:t>Pset</w:t>
            </w:r>
            <w:proofErr w:type="spellEnd"/>
            <w:r>
              <w:rPr>
                <w:rFonts w:ascii="Arial" w:hAnsi="Arial" w:cs="Arial"/>
                <w:sz w:val="16"/>
                <w:szCs w:val="16"/>
              </w:rPr>
              <w:t xml:space="preserve"> reguliavimo diapazone </w:t>
            </w:r>
            <w:proofErr w:type="spellStart"/>
            <w:r>
              <w:rPr>
                <w:rFonts w:ascii="Arial" w:hAnsi="Arial" w:cs="Arial"/>
                <w:sz w:val="16"/>
                <w:szCs w:val="16"/>
              </w:rPr>
              <w:t>Pset</w:t>
            </w:r>
            <w:proofErr w:type="spellEnd"/>
            <w:r>
              <w:rPr>
                <w:rFonts w:ascii="Arial" w:hAnsi="Arial" w:cs="Arial"/>
                <w:sz w:val="16"/>
                <w:szCs w:val="16"/>
              </w:rPr>
              <w:t xml:space="preserve"> </w:t>
            </w:r>
            <w:proofErr w:type="spellStart"/>
            <w:r>
              <w:rPr>
                <w:rFonts w:ascii="Arial" w:hAnsi="Arial" w:cs="Arial"/>
                <w:sz w:val="16"/>
                <w:szCs w:val="16"/>
              </w:rPr>
              <w:t>max</w:t>
            </w:r>
            <w:proofErr w:type="spellEnd"/>
            <w:r>
              <w:rPr>
                <w:rFonts w:ascii="Arial" w:hAnsi="Arial" w:cs="Arial"/>
                <w:sz w:val="16"/>
                <w:szCs w:val="16"/>
              </w:rPr>
              <w:t xml:space="preserve"> – atitinka objekto </w:t>
            </w:r>
            <w:proofErr w:type="spellStart"/>
            <w:r>
              <w:rPr>
                <w:rFonts w:ascii="Arial" w:hAnsi="Arial" w:cs="Arial"/>
                <w:sz w:val="16"/>
                <w:szCs w:val="16"/>
              </w:rPr>
              <w:t>leistinąją</w:t>
            </w:r>
            <w:proofErr w:type="spellEnd"/>
            <w:r>
              <w:rPr>
                <w:rFonts w:ascii="Arial" w:hAnsi="Arial" w:cs="Arial"/>
                <w:sz w:val="16"/>
                <w:szCs w:val="16"/>
              </w:rPr>
              <w:t xml:space="preserve"> generuoti galią arba jei elektrinės statybos vykdomos etapiškai – atitinka atitinkamo etapui numatytą </w:t>
            </w:r>
            <w:proofErr w:type="spellStart"/>
            <w:r>
              <w:rPr>
                <w:rFonts w:ascii="Arial" w:hAnsi="Arial" w:cs="Arial"/>
                <w:sz w:val="16"/>
                <w:szCs w:val="16"/>
              </w:rPr>
              <w:t>leistinąją</w:t>
            </w:r>
            <w:proofErr w:type="spellEnd"/>
            <w:r>
              <w:rPr>
                <w:rFonts w:ascii="Arial" w:hAnsi="Arial" w:cs="Arial"/>
                <w:sz w:val="16"/>
                <w:szCs w:val="16"/>
              </w:rPr>
              <w:t xml:space="preserve"> generuoti galią. DMS nėra galimybės nusiųsti didesnę </w:t>
            </w:r>
            <w:proofErr w:type="spellStart"/>
            <w:r>
              <w:rPr>
                <w:rFonts w:ascii="Arial" w:hAnsi="Arial" w:cs="Arial"/>
                <w:sz w:val="16"/>
                <w:szCs w:val="16"/>
              </w:rPr>
              <w:t>Pset</w:t>
            </w:r>
            <w:proofErr w:type="spellEnd"/>
            <w:r>
              <w:rPr>
                <w:rFonts w:ascii="Arial" w:hAnsi="Arial" w:cs="Arial"/>
                <w:sz w:val="16"/>
                <w:szCs w:val="16"/>
              </w:rPr>
              <w:t xml:space="preserve"> reikšmę nei numatyta objekto </w:t>
            </w:r>
            <w:proofErr w:type="spellStart"/>
            <w:r>
              <w:rPr>
                <w:rFonts w:ascii="Arial" w:hAnsi="Arial" w:cs="Arial"/>
                <w:sz w:val="16"/>
                <w:szCs w:val="16"/>
              </w:rPr>
              <w:t>leistinoji</w:t>
            </w:r>
            <w:proofErr w:type="spellEnd"/>
            <w:r>
              <w:rPr>
                <w:rFonts w:ascii="Arial" w:hAnsi="Arial" w:cs="Arial"/>
                <w:sz w:val="16"/>
                <w:szCs w:val="16"/>
              </w:rPr>
              <w:t xml:space="preserve"> generuoti galia.</w:t>
            </w:r>
          </w:p>
          <w:p w14:paraId="1B74ECC6" w14:textId="77777777" w:rsidR="00857367" w:rsidRDefault="00857367" w:rsidP="006E1B18">
            <w:pPr>
              <w:rPr>
                <w:rFonts w:ascii="Arial" w:hAnsi="Arial" w:cs="Arial"/>
                <w:sz w:val="16"/>
                <w:szCs w:val="16"/>
              </w:rPr>
            </w:pPr>
          </w:p>
          <w:p w14:paraId="6FAC18B5" w14:textId="77777777" w:rsidR="00857367" w:rsidRDefault="00857367" w:rsidP="006E1B18">
            <w:pPr>
              <w:rPr>
                <w:rFonts w:ascii="Arial" w:hAnsi="Arial" w:cs="Arial"/>
                <w:sz w:val="16"/>
                <w:szCs w:val="16"/>
              </w:rPr>
            </w:pPr>
            <w:r>
              <w:rPr>
                <w:rFonts w:ascii="Arial" w:hAnsi="Arial" w:cs="Arial"/>
                <w:noProof/>
                <w:sz w:val="16"/>
                <w:szCs w:val="16"/>
              </w:rPr>
              <w:drawing>
                <wp:inline distT="0" distB="0" distL="0" distR="0" wp14:anchorId="62E69929" wp14:editId="438E96BB">
                  <wp:extent cx="3756586" cy="63815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63719" cy="673345"/>
                          </a:xfrm>
                          <a:prstGeom prst="rect">
                            <a:avLst/>
                          </a:prstGeom>
                          <a:noFill/>
                        </pic:spPr>
                      </pic:pic>
                    </a:graphicData>
                  </a:graphic>
                </wp:inline>
              </w:drawing>
            </w:r>
          </w:p>
          <w:p w14:paraId="383CBB1C" w14:textId="77777777" w:rsidR="00857367" w:rsidRDefault="00857367" w:rsidP="006E1B18">
            <w:pPr>
              <w:rPr>
                <w:rFonts w:ascii="Arial" w:hAnsi="Arial" w:cs="Arial"/>
                <w:sz w:val="16"/>
                <w:szCs w:val="16"/>
              </w:rPr>
            </w:pPr>
          </w:p>
          <w:p w14:paraId="0CE2F59F" w14:textId="77777777" w:rsidR="00857367" w:rsidRPr="007C182C" w:rsidRDefault="00857367" w:rsidP="006E1B18">
            <w:pPr>
              <w:rPr>
                <w:rFonts w:ascii="Arial" w:hAnsi="Arial" w:cs="Arial"/>
                <w:sz w:val="16"/>
                <w:szCs w:val="16"/>
              </w:rPr>
            </w:pPr>
          </w:p>
        </w:tc>
        <w:tc>
          <w:tcPr>
            <w:tcW w:w="5052" w:type="dxa"/>
          </w:tcPr>
          <w:p w14:paraId="79F57D12" w14:textId="72D60513" w:rsidR="00857367" w:rsidRPr="007C182C" w:rsidRDefault="00857367" w:rsidP="006E1B18">
            <w:pPr>
              <w:rPr>
                <w:rFonts w:ascii="Arial" w:hAnsi="Arial" w:cs="Arial"/>
                <w:sz w:val="16"/>
                <w:szCs w:val="16"/>
              </w:rPr>
            </w:pPr>
            <w:r>
              <w:rPr>
                <w:rFonts w:ascii="Arial" w:hAnsi="Arial" w:cs="Arial"/>
                <w:sz w:val="16"/>
                <w:szCs w:val="16"/>
              </w:rPr>
              <w:t xml:space="preserve"> </w:t>
            </w:r>
          </w:p>
        </w:tc>
        <w:tc>
          <w:tcPr>
            <w:tcW w:w="555" w:type="dxa"/>
          </w:tcPr>
          <w:p w14:paraId="59CC111A" w14:textId="20F61158" w:rsidR="00857367" w:rsidRPr="007C182C" w:rsidRDefault="00857367" w:rsidP="006E1B18">
            <w:pPr>
              <w:jc w:val="center"/>
              <w:rPr>
                <w:rFonts w:ascii="Arial" w:hAnsi="Arial" w:cs="Arial"/>
                <w:sz w:val="16"/>
                <w:szCs w:val="16"/>
              </w:rPr>
            </w:pPr>
            <w:r w:rsidRPr="00EC2A42">
              <w:rPr>
                <w:rFonts w:ascii="Arial" w:hAnsi="Arial" w:cs="Arial"/>
                <w:sz w:val="16"/>
                <w:szCs w:val="16"/>
              </w:rPr>
              <w:t>X</w:t>
            </w:r>
          </w:p>
        </w:tc>
        <w:tc>
          <w:tcPr>
            <w:tcW w:w="464" w:type="dxa"/>
          </w:tcPr>
          <w:p w14:paraId="04B8EC23" w14:textId="7C648AA9" w:rsidR="00857367" w:rsidRPr="007C182C" w:rsidRDefault="00857367" w:rsidP="006E1B18">
            <w:pPr>
              <w:jc w:val="center"/>
              <w:rPr>
                <w:rFonts w:ascii="Segoe UI Symbol" w:hAnsi="Segoe UI Symbol" w:cs="Segoe UI Symbol"/>
                <w:sz w:val="16"/>
                <w:szCs w:val="16"/>
                <w:lang w:val="en-US"/>
              </w:rPr>
            </w:pPr>
            <w:r w:rsidRPr="00EC2A42">
              <w:rPr>
                <w:rFonts w:ascii="Arial" w:hAnsi="Arial" w:cs="Arial"/>
                <w:sz w:val="16"/>
                <w:szCs w:val="16"/>
              </w:rPr>
              <w:t>X</w:t>
            </w:r>
          </w:p>
        </w:tc>
        <w:tc>
          <w:tcPr>
            <w:tcW w:w="981" w:type="dxa"/>
          </w:tcPr>
          <w:p w14:paraId="7B0C799D" w14:textId="0F74E3D1" w:rsidR="00857367" w:rsidRPr="00EC2A42" w:rsidRDefault="00857367" w:rsidP="006E1B18">
            <w:pPr>
              <w:jc w:val="center"/>
              <w:rPr>
                <w:rFonts w:ascii="Arial" w:hAnsi="Arial" w:cs="Arial"/>
                <w:sz w:val="16"/>
                <w:szCs w:val="16"/>
              </w:rPr>
            </w:pPr>
            <w:r w:rsidRPr="00EC2A42">
              <w:rPr>
                <w:rFonts w:ascii="Arial" w:hAnsi="Arial" w:cs="Arial"/>
                <w:sz w:val="16"/>
                <w:szCs w:val="16"/>
              </w:rPr>
              <w:t>X</w:t>
            </w:r>
          </w:p>
        </w:tc>
      </w:tr>
      <w:tr w:rsidR="00857367" w:rsidRPr="007C182C" w14:paraId="16200C1E" w14:textId="453E34E2" w:rsidTr="00857367">
        <w:trPr>
          <w:trHeight w:val="881"/>
          <w:jc w:val="center"/>
        </w:trPr>
        <w:tc>
          <w:tcPr>
            <w:tcW w:w="475" w:type="dxa"/>
          </w:tcPr>
          <w:p w14:paraId="6C622368" w14:textId="77777777" w:rsidR="00857367" w:rsidRDefault="00857367" w:rsidP="006E1B18">
            <w:pPr>
              <w:jc w:val="center"/>
              <w:rPr>
                <w:rFonts w:ascii="Arial" w:hAnsi="Arial" w:cs="Arial"/>
                <w:b/>
                <w:bCs/>
                <w:sz w:val="16"/>
                <w:szCs w:val="16"/>
                <w:lang w:val="en-US"/>
              </w:rPr>
            </w:pPr>
            <w:r>
              <w:rPr>
                <w:rFonts w:ascii="Arial" w:hAnsi="Arial" w:cs="Arial"/>
                <w:b/>
                <w:bCs/>
                <w:sz w:val="16"/>
                <w:szCs w:val="16"/>
                <w:lang w:val="en-US"/>
              </w:rPr>
              <w:t>2.</w:t>
            </w:r>
          </w:p>
        </w:tc>
        <w:tc>
          <w:tcPr>
            <w:tcW w:w="1771" w:type="dxa"/>
          </w:tcPr>
          <w:p w14:paraId="0BF540A0" w14:textId="77777777" w:rsidR="00857367" w:rsidRDefault="00857367" w:rsidP="006E1B18">
            <w:pPr>
              <w:rPr>
                <w:rFonts w:ascii="Arial" w:hAnsi="Arial" w:cs="Arial"/>
                <w:sz w:val="16"/>
                <w:szCs w:val="16"/>
              </w:rPr>
            </w:pPr>
            <w:r>
              <w:rPr>
                <w:rFonts w:ascii="Arial" w:hAnsi="Arial" w:cs="Arial"/>
                <w:sz w:val="16"/>
                <w:szCs w:val="16"/>
              </w:rPr>
              <w:t>Palankių sąlygų patikrai atlikti užtikrinimas</w:t>
            </w:r>
          </w:p>
        </w:tc>
        <w:tc>
          <w:tcPr>
            <w:tcW w:w="6358" w:type="dxa"/>
          </w:tcPr>
          <w:p w14:paraId="5ABCE6B5" w14:textId="77777777" w:rsidR="00857367" w:rsidRDefault="00857367" w:rsidP="006E1B18">
            <w:pPr>
              <w:rPr>
                <w:rFonts w:ascii="Arial" w:hAnsi="Arial" w:cs="Arial"/>
                <w:sz w:val="16"/>
                <w:szCs w:val="16"/>
              </w:rPr>
            </w:pPr>
            <w:r>
              <w:rPr>
                <w:rFonts w:ascii="Arial" w:hAnsi="Arial" w:cs="Arial"/>
                <w:sz w:val="16"/>
                <w:szCs w:val="16"/>
              </w:rPr>
              <w:t xml:space="preserve">Prieš </w:t>
            </w:r>
            <w:proofErr w:type="spellStart"/>
            <w:r>
              <w:rPr>
                <w:rFonts w:ascii="Arial" w:hAnsi="Arial" w:cs="Arial"/>
                <w:sz w:val="16"/>
                <w:szCs w:val="16"/>
              </w:rPr>
              <w:t>Pset</w:t>
            </w:r>
            <w:proofErr w:type="spellEnd"/>
            <w:r>
              <w:rPr>
                <w:rFonts w:ascii="Arial" w:hAnsi="Arial" w:cs="Arial"/>
                <w:sz w:val="16"/>
                <w:szCs w:val="16"/>
              </w:rPr>
              <w:t xml:space="preserve"> funkcijos patikrą įsitikinama, kad:</w:t>
            </w:r>
          </w:p>
          <w:p w14:paraId="1BEB8A85" w14:textId="2B67561D" w:rsidR="00857367" w:rsidRDefault="00857367" w:rsidP="006E1B18">
            <w:pPr>
              <w:rPr>
                <w:rFonts w:ascii="Arial" w:hAnsi="Arial" w:cs="Arial"/>
                <w:sz w:val="16"/>
                <w:szCs w:val="16"/>
              </w:rPr>
            </w:pPr>
            <w:r>
              <w:rPr>
                <w:rFonts w:ascii="Arial" w:hAnsi="Arial" w:cs="Arial"/>
                <w:sz w:val="16"/>
                <w:szCs w:val="16"/>
              </w:rPr>
              <w:t>a) Jei generacijos lygis santykinai mažas</w:t>
            </w:r>
            <w:ins w:id="1" w:author="Donatas Pučekas" w:date="2022-03-21T14:28:00Z">
              <w:r>
                <w:rPr>
                  <w:rFonts w:ascii="Arial" w:hAnsi="Arial" w:cs="Arial"/>
                  <w:sz w:val="16"/>
                  <w:szCs w:val="16"/>
                </w:rPr>
                <w:t xml:space="preserve"> (mažiau nei 50 proc.)</w:t>
              </w:r>
            </w:ins>
            <w:r>
              <w:rPr>
                <w:rFonts w:ascii="Arial" w:hAnsi="Arial" w:cs="Arial"/>
                <w:sz w:val="16"/>
                <w:szCs w:val="16"/>
              </w:rPr>
              <w:t xml:space="preserve">, </w:t>
            </w:r>
            <w:proofErr w:type="spellStart"/>
            <w:r>
              <w:rPr>
                <w:rFonts w:ascii="Arial" w:hAnsi="Arial" w:cs="Arial"/>
                <w:sz w:val="16"/>
                <w:szCs w:val="16"/>
              </w:rPr>
              <w:t>Pset</w:t>
            </w:r>
            <w:proofErr w:type="spellEnd"/>
            <w:r>
              <w:rPr>
                <w:rFonts w:ascii="Arial" w:hAnsi="Arial" w:cs="Arial"/>
                <w:sz w:val="16"/>
                <w:szCs w:val="16"/>
              </w:rPr>
              <w:t xml:space="preserve"> patikra nevykdoma (ši sąlyga netaikoma gaminantiems vartotojams). Tokiu atveju informuojamas ESO Projektų vadovas. Patikra gali būti tęsiama tik po ESO Projektų vadovo informavimo, kad elektrinės generacijos lygis yra atstatytas ir elektrinė parengta patikrai.</w:t>
            </w:r>
          </w:p>
          <w:p w14:paraId="362DBED9" w14:textId="10840B19" w:rsidR="00857367" w:rsidRDefault="00857367" w:rsidP="006E1B18">
            <w:pPr>
              <w:rPr>
                <w:rFonts w:ascii="Arial" w:hAnsi="Arial" w:cs="Arial"/>
                <w:sz w:val="16"/>
                <w:szCs w:val="16"/>
              </w:rPr>
            </w:pPr>
            <w:r>
              <w:rPr>
                <w:rFonts w:ascii="Arial" w:hAnsi="Arial" w:cs="Arial"/>
                <w:sz w:val="16"/>
                <w:szCs w:val="16"/>
              </w:rPr>
              <w:t xml:space="preserve">b) ESO tinklo režimas yra galimas atlikti </w:t>
            </w:r>
            <w:proofErr w:type="spellStart"/>
            <w:r>
              <w:rPr>
                <w:rFonts w:ascii="Arial" w:hAnsi="Arial" w:cs="Arial"/>
                <w:sz w:val="16"/>
                <w:szCs w:val="16"/>
              </w:rPr>
              <w:t>Pset</w:t>
            </w:r>
            <w:proofErr w:type="spellEnd"/>
            <w:r>
              <w:rPr>
                <w:rFonts w:ascii="Arial" w:hAnsi="Arial" w:cs="Arial"/>
                <w:sz w:val="16"/>
                <w:szCs w:val="16"/>
              </w:rPr>
              <w:t xml:space="preserve"> patikrai, </w:t>
            </w:r>
            <w:proofErr w:type="spellStart"/>
            <w:r>
              <w:rPr>
                <w:rFonts w:ascii="Arial" w:hAnsi="Arial" w:cs="Arial"/>
                <w:sz w:val="16"/>
                <w:szCs w:val="16"/>
              </w:rPr>
              <w:t>t.y</w:t>
            </w:r>
            <w:proofErr w:type="spellEnd"/>
            <w:r>
              <w:rPr>
                <w:rFonts w:ascii="Arial" w:hAnsi="Arial" w:cs="Arial"/>
                <w:sz w:val="16"/>
                <w:szCs w:val="16"/>
              </w:rPr>
              <w:t>. tinklas nedirba nenormaliu/avariniu/remontiniu režimu, kuriame negalimas elektrinės paleidimas arba darbas pilnos generacijos režimu.</w:t>
            </w:r>
          </w:p>
          <w:p w14:paraId="13FF5CF5" w14:textId="23FB5899" w:rsidR="00857367" w:rsidRDefault="00857367" w:rsidP="006E1B18">
            <w:pPr>
              <w:rPr>
                <w:rFonts w:ascii="Arial" w:hAnsi="Arial" w:cs="Arial"/>
                <w:sz w:val="16"/>
                <w:szCs w:val="16"/>
              </w:rPr>
            </w:pPr>
            <w:r>
              <w:rPr>
                <w:rFonts w:ascii="Arial" w:hAnsi="Arial" w:cs="Arial"/>
                <w:sz w:val="16"/>
                <w:szCs w:val="16"/>
              </w:rPr>
              <w:t>c)</w:t>
            </w:r>
            <w:r w:rsidRPr="00A24792">
              <w:rPr>
                <w:rFonts w:ascii="Arial" w:hAnsi="Arial" w:cs="Arial"/>
                <w:sz w:val="16"/>
                <w:szCs w:val="16"/>
              </w:rPr>
              <w:t xml:space="preserve"> Elektrinėms, kurioms dėl jų konstrukcijos, nėra galimybės </w:t>
            </w:r>
            <w:proofErr w:type="spellStart"/>
            <w:r w:rsidRPr="00A24792">
              <w:rPr>
                <w:rFonts w:ascii="Arial" w:hAnsi="Arial" w:cs="Arial"/>
                <w:sz w:val="16"/>
                <w:szCs w:val="16"/>
              </w:rPr>
              <w:t>pasiektį</w:t>
            </w:r>
            <w:proofErr w:type="spellEnd"/>
            <w:r w:rsidRPr="00A24792">
              <w:rPr>
                <w:rFonts w:ascii="Arial" w:hAnsi="Arial" w:cs="Arial"/>
                <w:sz w:val="16"/>
                <w:szCs w:val="16"/>
              </w:rPr>
              <w:t xml:space="preserve"> 50% generacijos nuo visos leistinos generuoti galios, tačiau jos atskiri keitikliai, skirtingu paros metu, gali pasiekti savo 50% generaciją, taikoma individuali testuotojo nustatyta metodika. </w:t>
            </w:r>
            <w:r>
              <w:rPr>
                <w:rFonts w:ascii="Arial" w:hAnsi="Arial" w:cs="Arial"/>
                <w:sz w:val="16"/>
                <w:szCs w:val="16"/>
              </w:rPr>
              <w:t>P</w:t>
            </w:r>
            <w:r w:rsidRPr="00A24792">
              <w:rPr>
                <w:rFonts w:ascii="Arial" w:hAnsi="Arial" w:cs="Arial"/>
                <w:sz w:val="16"/>
                <w:szCs w:val="16"/>
              </w:rPr>
              <w:t>o bandymų</w:t>
            </w:r>
            <w:r>
              <w:rPr>
                <w:rFonts w:ascii="Arial" w:hAnsi="Arial" w:cs="Arial"/>
                <w:sz w:val="16"/>
                <w:szCs w:val="16"/>
              </w:rPr>
              <w:t xml:space="preserve"> taikyta metodika</w:t>
            </w:r>
            <w:r w:rsidRPr="00A24792">
              <w:rPr>
                <w:rFonts w:ascii="Arial" w:hAnsi="Arial" w:cs="Arial"/>
                <w:sz w:val="16"/>
                <w:szCs w:val="16"/>
              </w:rPr>
              <w:t xml:space="preserve"> turi būti aprašyta elektrinės dalies valdymo sistemos (VS) derinimo protokole.</w:t>
            </w:r>
          </w:p>
        </w:tc>
        <w:tc>
          <w:tcPr>
            <w:tcW w:w="5052" w:type="dxa"/>
          </w:tcPr>
          <w:p w14:paraId="469DD97A" w14:textId="77777777" w:rsidR="00857367" w:rsidRPr="007C182C" w:rsidRDefault="00857367" w:rsidP="006E1B18">
            <w:pPr>
              <w:rPr>
                <w:rFonts w:ascii="Arial" w:hAnsi="Arial" w:cs="Arial"/>
                <w:sz w:val="16"/>
                <w:szCs w:val="16"/>
              </w:rPr>
            </w:pPr>
          </w:p>
        </w:tc>
        <w:tc>
          <w:tcPr>
            <w:tcW w:w="555" w:type="dxa"/>
          </w:tcPr>
          <w:p w14:paraId="30ACF92F" w14:textId="09F1494F" w:rsidR="00857367" w:rsidRPr="007C182C" w:rsidRDefault="00857367" w:rsidP="006E1B18">
            <w:pPr>
              <w:jc w:val="center"/>
              <w:rPr>
                <w:rFonts w:ascii="Arial" w:hAnsi="Arial" w:cs="Arial"/>
                <w:sz w:val="16"/>
                <w:szCs w:val="16"/>
              </w:rPr>
            </w:pPr>
            <w:r w:rsidRPr="00EC2A42">
              <w:rPr>
                <w:rFonts w:ascii="Arial" w:hAnsi="Arial" w:cs="Arial"/>
                <w:sz w:val="16"/>
                <w:szCs w:val="16"/>
              </w:rPr>
              <w:t>X</w:t>
            </w:r>
          </w:p>
        </w:tc>
        <w:tc>
          <w:tcPr>
            <w:tcW w:w="464" w:type="dxa"/>
          </w:tcPr>
          <w:p w14:paraId="76E04E12" w14:textId="04D50D81" w:rsidR="00857367" w:rsidRPr="002F6D83" w:rsidRDefault="00857367" w:rsidP="006E1B18">
            <w:pPr>
              <w:jc w:val="center"/>
              <w:rPr>
                <w:rFonts w:ascii="Segoe UI Symbol" w:hAnsi="Segoe UI Symbol" w:cs="Segoe UI Symbol"/>
                <w:sz w:val="16"/>
                <w:szCs w:val="16"/>
              </w:rPr>
            </w:pPr>
            <w:r w:rsidRPr="00EC2A42">
              <w:rPr>
                <w:rFonts w:ascii="Arial" w:hAnsi="Arial" w:cs="Arial"/>
                <w:sz w:val="16"/>
                <w:szCs w:val="16"/>
              </w:rPr>
              <w:t>X</w:t>
            </w:r>
          </w:p>
        </w:tc>
        <w:tc>
          <w:tcPr>
            <w:tcW w:w="981" w:type="dxa"/>
          </w:tcPr>
          <w:p w14:paraId="7E7F9724" w14:textId="12547E47" w:rsidR="00857367" w:rsidRPr="00EC2A42" w:rsidRDefault="00857367" w:rsidP="006E1B18">
            <w:pPr>
              <w:jc w:val="center"/>
              <w:rPr>
                <w:rFonts w:ascii="Arial" w:hAnsi="Arial" w:cs="Arial"/>
                <w:sz w:val="16"/>
                <w:szCs w:val="16"/>
              </w:rPr>
            </w:pPr>
            <w:r w:rsidRPr="00EC2A42">
              <w:rPr>
                <w:rFonts w:ascii="Arial" w:hAnsi="Arial" w:cs="Arial"/>
                <w:sz w:val="16"/>
                <w:szCs w:val="16"/>
              </w:rPr>
              <w:t>X</w:t>
            </w:r>
          </w:p>
        </w:tc>
      </w:tr>
      <w:tr w:rsidR="00857367" w:rsidRPr="007C182C" w14:paraId="09BCBD0C" w14:textId="01144227" w:rsidTr="00857367">
        <w:trPr>
          <w:trHeight w:val="881"/>
          <w:jc w:val="center"/>
        </w:trPr>
        <w:tc>
          <w:tcPr>
            <w:tcW w:w="475" w:type="dxa"/>
          </w:tcPr>
          <w:p w14:paraId="667D8CE0" w14:textId="77777777" w:rsidR="00857367" w:rsidRDefault="00857367" w:rsidP="006E1B18">
            <w:pPr>
              <w:jc w:val="center"/>
              <w:rPr>
                <w:rFonts w:ascii="Arial" w:hAnsi="Arial" w:cs="Arial"/>
                <w:b/>
                <w:bCs/>
                <w:sz w:val="16"/>
                <w:szCs w:val="16"/>
                <w:lang w:val="en-US"/>
              </w:rPr>
            </w:pPr>
            <w:r>
              <w:rPr>
                <w:rFonts w:ascii="Arial" w:hAnsi="Arial" w:cs="Arial"/>
                <w:b/>
                <w:bCs/>
                <w:sz w:val="16"/>
                <w:szCs w:val="16"/>
                <w:lang w:val="en-US"/>
              </w:rPr>
              <w:t>3.</w:t>
            </w:r>
          </w:p>
        </w:tc>
        <w:tc>
          <w:tcPr>
            <w:tcW w:w="1771" w:type="dxa"/>
          </w:tcPr>
          <w:p w14:paraId="79924D21" w14:textId="77777777" w:rsidR="00857367" w:rsidRDefault="00857367" w:rsidP="006E1B18">
            <w:pPr>
              <w:rPr>
                <w:rFonts w:ascii="Arial" w:hAnsi="Arial" w:cs="Arial"/>
                <w:sz w:val="16"/>
                <w:szCs w:val="16"/>
              </w:rPr>
            </w:pPr>
            <w:r w:rsidRPr="00DB30E6">
              <w:rPr>
                <w:rFonts w:ascii="Arial" w:hAnsi="Arial" w:cs="Arial"/>
                <w:sz w:val="16"/>
                <w:szCs w:val="16"/>
              </w:rPr>
              <w:t xml:space="preserve">Aktyvios galios ribojimo </w:t>
            </w:r>
            <w:proofErr w:type="spellStart"/>
            <w:r w:rsidRPr="00DB30E6">
              <w:rPr>
                <w:rFonts w:ascii="Arial" w:hAnsi="Arial" w:cs="Arial"/>
                <w:sz w:val="16"/>
                <w:szCs w:val="16"/>
              </w:rPr>
              <w:t>Pset</w:t>
            </w:r>
            <w:proofErr w:type="spellEnd"/>
            <w:r w:rsidRPr="00DB30E6">
              <w:rPr>
                <w:rFonts w:ascii="Arial" w:hAnsi="Arial" w:cs="Arial"/>
                <w:sz w:val="16"/>
                <w:szCs w:val="16"/>
              </w:rPr>
              <w:t xml:space="preserve"> funkcij</w:t>
            </w:r>
            <w:r>
              <w:rPr>
                <w:rFonts w:ascii="Arial" w:hAnsi="Arial" w:cs="Arial"/>
                <w:sz w:val="16"/>
                <w:szCs w:val="16"/>
              </w:rPr>
              <w:t>os patikros eiga</w:t>
            </w:r>
          </w:p>
          <w:p w14:paraId="7CA5F06F" w14:textId="77777777" w:rsidR="00857367" w:rsidRPr="00DB30E6" w:rsidRDefault="00857367" w:rsidP="006E1B18">
            <w:pPr>
              <w:rPr>
                <w:rFonts w:ascii="Arial" w:hAnsi="Arial" w:cs="Arial"/>
                <w:sz w:val="16"/>
                <w:szCs w:val="16"/>
              </w:rPr>
            </w:pPr>
            <w:r w:rsidRPr="000B066C">
              <w:rPr>
                <w:rFonts w:ascii="Arial" w:hAnsi="Arial" w:cs="Arial"/>
                <w:sz w:val="12"/>
                <w:szCs w:val="14"/>
              </w:rPr>
              <w:t>EN 50549: 4.11.2</w:t>
            </w:r>
          </w:p>
        </w:tc>
        <w:tc>
          <w:tcPr>
            <w:tcW w:w="6358" w:type="dxa"/>
          </w:tcPr>
          <w:p w14:paraId="0505BF80" w14:textId="52763186" w:rsidR="00857367" w:rsidRDefault="00857367" w:rsidP="006E1B18">
            <w:pPr>
              <w:rPr>
                <w:rFonts w:ascii="Arial" w:hAnsi="Arial" w:cs="Arial"/>
                <w:sz w:val="16"/>
                <w:szCs w:val="16"/>
              </w:rPr>
            </w:pPr>
            <w:r w:rsidRPr="00D642DD">
              <w:rPr>
                <w:rFonts w:ascii="Arial" w:hAnsi="Arial" w:cs="Arial"/>
                <w:sz w:val="16"/>
                <w:szCs w:val="16"/>
              </w:rPr>
              <w:t xml:space="preserve">Patikra vykdoma ne mažiau kaip </w:t>
            </w:r>
            <w:r w:rsidRPr="00D642DD">
              <w:rPr>
                <w:rFonts w:ascii="Arial" w:hAnsi="Arial" w:cs="Arial"/>
                <w:sz w:val="16"/>
                <w:szCs w:val="16"/>
                <w:lang w:val="en-US"/>
              </w:rPr>
              <w:t xml:space="preserve">4 </w:t>
            </w:r>
            <w:proofErr w:type="spellStart"/>
            <w:r w:rsidRPr="00D642DD">
              <w:rPr>
                <w:rFonts w:ascii="Arial" w:hAnsi="Arial" w:cs="Arial"/>
                <w:sz w:val="16"/>
                <w:szCs w:val="16"/>
                <w:lang w:val="en-US"/>
              </w:rPr>
              <w:t>komandomis</w:t>
            </w:r>
            <w:proofErr w:type="spellEnd"/>
            <w:r>
              <w:rPr>
                <w:rFonts w:ascii="Arial" w:hAnsi="Arial" w:cs="Arial"/>
                <w:sz w:val="16"/>
                <w:szCs w:val="16"/>
                <w:lang w:val="en-US"/>
              </w:rPr>
              <w:t xml:space="preserve"> (</w:t>
            </w:r>
            <w:proofErr w:type="spellStart"/>
            <w:r>
              <w:rPr>
                <w:rFonts w:ascii="Arial" w:hAnsi="Arial" w:cs="Arial"/>
                <w:sz w:val="16"/>
                <w:szCs w:val="16"/>
                <w:lang w:val="en-US"/>
              </w:rPr>
              <w:t>gaminantiems</w:t>
            </w:r>
            <w:proofErr w:type="spellEnd"/>
            <w:r>
              <w:rPr>
                <w:rFonts w:ascii="Arial" w:hAnsi="Arial" w:cs="Arial"/>
                <w:sz w:val="16"/>
                <w:szCs w:val="16"/>
                <w:lang w:val="en-US"/>
              </w:rPr>
              <w:t xml:space="preserve"> </w:t>
            </w:r>
            <w:proofErr w:type="spellStart"/>
            <w:r>
              <w:rPr>
                <w:rFonts w:ascii="Arial" w:hAnsi="Arial" w:cs="Arial"/>
                <w:sz w:val="16"/>
                <w:szCs w:val="16"/>
                <w:lang w:val="en-US"/>
              </w:rPr>
              <w:t>vartotojams</w:t>
            </w:r>
            <w:proofErr w:type="spellEnd"/>
            <w:r>
              <w:rPr>
                <w:rFonts w:ascii="Arial" w:hAnsi="Arial" w:cs="Arial"/>
                <w:sz w:val="16"/>
                <w:szCs w:val="16"/>
                <w:lang w:val="en-US"/>
              </w:rPr>
              <w:t xml:space="preserve"> </w:t>
            </w:r>
            <w:proofErr w:type="spellStart"/>
            <w:r>
              <w:rPr>
                <w:rFonts w:ascii="Arial" w:hAnsi="Arial" w:cs="Arial"/>
                <w:sz w:val="16"/>
                <w:szCs w:val="16"/>
                <w:lang w:val="en-US"/>
              </w:rPr>
              <w:t>tikrinama</w:t>
            </w:r>
            <w:proofErr w:type="spellEnd"/>
            <w:r>
              <w:rPr>
                <w:rFonts w:ascii="Arial" w:hAnsi="Arial" w:cs="Arial"/>
                <w:sz w:val="16"/>
                <w:szCs w:val="16"/>
                <w:lang w:val="en-US"/>
              </w:rPr>
              <w:t xml:space="preserve"> tik </w:t>
            </w:r>
            <w:proofErr w:type="spellStart"/>
            <w:r>
              <w:rPr>
                <w:rFonts w:ascii="Arial" w:hAnsi="Arial" w:cs="Arial"/>
                <w:sz w:val="16"/>
                <w:szCs w:val="16"/>
                <w:lang w:val="en-US"/>
              </w:rPr>
              <w:t>komanda</w:t>
            </w:r>
            <w:proofErr w:type="spellEnd"/>
            <w:r>
              <w:rPr>
                <w:rFonts w:ascii="Arial" w:hAnsi="Arial" w:cs="Arial"/>
                <w:sz w:val="16"/>
                <w:szCs w:val="16"/>
                <w:lang w:val="en-US"/>
              </w:rPr>
              <w:t xml:space="preserve"> </w:t>
            </w:r>
            <w:proofErr w:type="spellStart"/>
            <w:r>
              <w:rPr>
                <w:rFonts w:ascii="Arial" w:hAnsi="Arial" w:cs="Arial"/>
                <w:sz w:val="16"/>
                <w:szCs w:val="16"/>
                <w:lang w:val="en-US"/>
              </w:rPr>
              <w:t>Pset</w:t>
            </w:r>
            <w:proofErr w:type="spellEnd"/>
            <w:r>
              <w:rPr>
                <w:rFonts w:ascii="Arial" w:hAnsi="Arial" w:cs="Arial"/>
                <w:sz w:val="16"/>
                <w:szCs w:val="16"/>
                <w:lang w:val="en-US"/>
              </w:rPr>
              <w:t xml:space="preserve"> = 0%). </w:t>
            </w:r>
            <w:proofErr w:type="spellStart"/>
            <w:r>
              <w:rPr>
                <w:rFonts w:ascii="Arial" w:hAnsi="Arial" w:cs="Arial"/>
                <w:sz w:val="16"/>
                <w:szCs w:val="16"/>
                <w:lang w:val="en-US"/>
              </w:rPr>
              <w:t>Patogumui</w:t>
            </w:r>
            <w:proofErr w:type="spellEnd"/>
            <w:r>
              <w:rPr>
                <w:rFonts w:ascii="Arial" w:hAnsi="Arial" w:cs="Arial"/>
                <w:sz w:val="16"/>
                <w:szCs w:val="16"/>
                <w:lang w:val="en-US"/>
              </w:rPr>
              <w:t xml:space="preserve"> </w:t>
            </w:r>
            <w:proofErr w:type="spellStart"/>
            <w:r>
              <w:rPr>
                <w:rFonts w:ascii="Arial" w:hAnsi="Arial" w:cs="Arial"/>
                <w:sz w:val="16"/>
                <w:szCs w:val="16"/>
                <w:lang w:val="en-US"/>
              </w:rPr>
              <w:t>iš</w:t>
            </w:r>
            <w:proofErr w:type="spellEnd"/>
            <w:r>
              <w:rPr>
                <w:rFonts w:ascii="Arial" w:hAnsi="Arial" w:cs="Arial"/>
                <w:sz w:val="16"/>
                <w:szCs w:val="16"/>
                <w:lang w:val="en-US"/>
              </w:rPr>
              <w:t xml:space="preserve"> % </w:t>
            </w:r>
            <w:r>
              <w:rPr>
                <w:rFonts w:ascii="Arial" w:hAnsi="Arial" w:cs="Arial"/>
                <w:sz w:val="16"/>
                <w:szCs w:val="16"/>
              </w:rPr>
              <w:t xml:space="preserve">į kW perskaičiuotą </w:t>
            </w:r>
            <w:proofErr w:type="spellStart"/>
            <w:r>
              <w:rPr>
                <w:rFonts w:ascii="Arial" w:hAnsi="Arial" w:cs="Arial"/>
                <w:sz w:val="16"/>
                <w:szCs w:val="16"/>
                <w:lang w:val="en-US"/>
              </w:rPr>
              <w:t>Pset</w:t>
            </w:r>
            <w:proofErr w:type="spellEnd"/>
            <w:r>
              <w:rPr>
                <w:rFonts w:ascii="Arial" w:hAnsi="Arial" w:cs="Arial"/>
                <w:sz w:val="16"/>
                <w:szCs w:val="16"/>
                <w:lang w:val="en-US"/>
              </w:rPr>
              <w:t xml:space="preserve"> </w:t>
            </w:r>
            <w:proofErr w:type="spellStart"/>
            <w:r>
              <w:rPr>
                <w:rFonts w:ascii="Arial" w:hAnsi="Arial" w:cs="Arial"/>
                <w:sz w:val="16"/>
                <w:szCs w:val="16"/>
                <w:lang w:val="en-US"/>
              </w:rPr>
              <w:t>komandos</w:t>
            </w:r>
            <w:proofErr w:type="spellEnd"/>
            <w:r>
              <w:rPr>
                <w:rFonts w:ascii="Arial" w:hAnsi="Arial" w:cs="Arial"/>
                <w:sz w:val="16"/>
                <w:szCs w:val="16"/>
                <w:lang w:val="en-US"/>
              </w:rPr>
              <w:t xml:space="preserve"> </w:t>
            </w:r>
            <w:proofErr w:type="spellStart"/>
            <w:r>
              <w:rPr>
                <w:rFonts w:ascii="Arial" w:hAnsi="Arial" w:cs="Arial"/>
                <w:sz w:val="16"/>
                <w:szCs w:val="16"/>
                <w:lang w:val="en-US"/>
              </w:rPr>
              <w:t>reikšmę</w:t>
            </w:r>
            <w:proofErr w:type="spellEnd"/>
            <w:r>
              <w:rPr>
                <w:rFonts w:ascii="Arial" w:hAnsi="Arial" w:cs="Arial"/>
                <w:sz w:val="16"/>
                <w:szCs w:val="16"/>
                <w:lang w:val="en-US"/>
              </w:rPr>
              <w:t xml:space="preserve"> kW </w:t>
            </w:r>
            <w:proofErr w:type="spellStart"/>
            <w:r>
              <w:rPr>
                <w:rFonts w:ascii="Arial" w:hAnsi="Arial" w:cs="Arial"/>
                <w:sz w:val="16"/>
                <w:szCs w:val="16"/>
                <w:lang w:val="en-US"/>
              </w:rPr>
              <w:t>galima</w:t>
            </w:r>
            <w:proofErr w:type="spellEnd"/>
            <w:r>
              <w:rPr>
                <w:rFonts w:ascii="Arial" w:hAnsi="Arial" w:cs="Arial"/>
                <w:sz w:val="16"/>
                <w:szCs w:val="16"/>
              </w:rPr>
              <w:t xml:space="preserve"> suapvalinti pvz.: 30% x 475kW = 142,5kW </w:t>
            </w:r>
            <w:r w:rsidRPr="00600F2F">
              <w:rPr>
                <w:rFonts w:ascii="Arial" w:hAnsi="Arial" w:cs="Arial"/>
                <w:sz w:val="16"/>
                <w:szCs w:val="16"/>
              </w:rPr>
              <w:sym w:font="Wingdings" w:char="F0E0"/>
            </w:r>
            <w:r>
              <w:rPr>
                <w:rFonts w:ascii="Arial" w:hAnsi="Arial" w:cs="Arial"/>
                <w:sz w:val="16"/>
                <w:szCs w:val="16"/>
              </w:rPr>
              <w:t xml:space="preserve"> 150kW. Po </w:t>
            </w:r>
            <w:proofErr w:type="spellStart"/>
            <w:r>
              <w:rPr>
                <w:rFonts w:ascii="Arial" w:hAnsi="Arial" w:cs="Arial"/>
                <w:sz w:val="16"/>
                <w:szCs w:val="16"/>
              </w:rPr>
              <w:t>Pset</w:t>
            </w:r>
            <w:proofErr w:type="spellEnd"/>
            <w:r>
              <w:rPr>
                <w:rFonts w:ascii="Arial" w:hAnsi="Arial" w:cs="Arial"/>
                <w:sz w:val="16"/>
                <w:szCs w:val="16"/>
              </w:rPr>
              <w:t xml:space="preserve"> funkcijos patikros, </w:t>
            </w:r>
            <w:proofErr w:type="spellStart"/>
            <w:r>
              <w:rPr>
                <w:rFonts w:ascii="Arial" w:hAnsi="Arial" w:cs="Arial"/>
                <w:sz w:val="16"/>
                <w:szCs w:val="16"/>
              </w:rPr>
              <w:t>Pset</w:t>
            </w:r>
            <w:proofErr w:type="spellEnd"/>
            <w:r>
              <w:rPr>
                <w:rFonts w:ascii="Arial" w:hAnsi="Arial" w:cs="Arial"/>
                <w:sz w:val="16"/>
                <w:szCs w:val="16"/>
              </w:rPr>
              <w:t xml:space="preserve"> reikšmė atstatoma į </w:t>
            </w:r>
            <w:proofErr w:type="spellStart"/>
            <w:r>
              <w:rPr>
                <w:rFonts w:ascii="Arial" w:hAnsi="Arial" w:cs="Arial"/>
                <w:sz w:val="16"/>
                <w:szCs w:val="16"/>
              </w:rPr>
              <w:t>Pset</w:t>
            </w:r>
            <w:proofErr w:type="spellEnd"/>
            <w:r>
              <w:rPr>
                <w:rFonts w:ascii="Arial" w:hAnsi="Arial" w:cs="Arial"/>
                <w:sz w:val="16"/>
                <w:szCs w:val="16"/>
              </w:rPr>
              <w:t xml:space="preserve"> </w:t>
            </w:r>
            <w:proofErr w:type="spellStart"/>
            <w:r>
              <w:rPr>
                <w:rFonts w:ascii="Arial" w:hAnsi="Arial" w:cs="Arial"/>
                <w:sz w:val="16"/>
                <w:szCs w:val="16"/>
              </w:rPr>
              <w:t>max</w:t>
            </w:r>
            <w:proofErr w:type="spellEnd"/>
            <w:r>
              <w:rPr>
                <w:rFonts w:ascii="Arial" w:hAnsi="Arial" w:cs="Arial"/>
                <w:sz w:val="16"/>
                <w:szCs w:val="16"/>
              </w:rPr>
              <w:t>.</w:t>
            </w:r>
          </w:p>
          <w:p w14:paraId="489037A3" w14:textId="7C628C3C" w:rsidR="00857367" w:rsidRDefault="00857367" w:rsidP="006E1B18">
            <w:pPr>
              <w:rPr>
                <w:rFonts w:ascii="Arial" w:hAnsi="Arial" w:cs="Arial"/>
                <w:sz w:val="16"/>
                <w:szCs w:val="16"/>
              </w:rPr>
            </w:pPr>
            <w:proofErr w:type="spellStart"/>
            <w:r>
              <w:rPr>
                <w:rFonts w:ascii="Arial" w:hAnsi="Arial" w:cs="Arial"/>
                <w:sz w:val="16"/>
                <w:szCs w:val="16"/>
              </w:rPr>
              <w:t>Pset</w:t>
            </w:r>
            <w:proofErr w:type="spellEnd"/>
            <w:r>
              <w:rPr>
                <w:rFonts w:ascii="Arial" w:hAnsi="Arial" w:cs="Arial"/>
                <w:sz w:val="16"/>
                <w:szCs w:val="16"/>
              </w:rPr>
              <w:t xml:space="preserve"> komandos trukmė </w:t>
            </w:r>
            <w:r w:rsidRPr="002F6D83">
              <w:rPr>
                <w:rFonts w:ascii="Arial" w:hAnsi="Arial" w:cs="Arial"/>
                <w:sz w:val="16"/>
                <w:szCs w:val="16"/>
              </w:rPr>
              <w:t xml:space="preserve">ne mažiau 10min </w:t>
            </w:r>
            <w:r w:rsidRPr="0085552C">
              <w:rPr>
                <w:rFonts w:ascii="Arial" w:hAnsi="Arial" w:cs="Arial"/>
                <w:b/>
                <w:bCs/>
                <w:sz w:val="16"/>
                <w:szCs w:val="16"/>
              </w:rPr>
              <w:t>arba</w:t>
            </w:r>
            <w:r w:rsidRPr="002F6D83">
              <w:rPr>
                <w:rFonts w:ascii="Arial" w:hAnsi="Arial" w:cs="Arial"/>
                <w:sz w:val="16"/>
                <w:szCs w:val="16"/>
              </w:rPr>
              <w:t xml:space="preserve"> tiek per kiek </w:t>
            </w:r>
            <w:r>
              <w:rPr>
                <w:rFonts w:ascii="Arial" w:hAnsi="Arial" w:cs="Arial"/>
                <w:sz w:val="16"/>
                <w:szCs w:val="16"/>
              </w:rPr>
              <w:t xml:space="preserve">reikia </w:t>
            </w:r>
            <w:r w:rsidRPr="002F6D83">
              <w:rPr>
                <w:rFonts w:ascii="Arial" w:hAnsi="Arial" w:cs="Arial"/>
                <w:sz w:val="16"/>
                <w:szCs w:val="16"/>
              </w:rPr>
              <w:t>įsitikint</w:t>
            </w:r>
            <w:r>
              <w:rPr>
                <w:rFonts w:ascii="Arial" w:hAnsi="Arial" w:cs="Arial"/>
                <w:sz w:val="16"/>
                <w:szCs w:val="16"/>
              </w:rPr>
              <w:t>i</w:t>
            </w:r>
            <w:r w:rsidRPr="002F6D83">
              <w:rPr>
                <w:rFonts w:ascii="Arial" w:hAnsi="Arial" w:cs="Arial"/>
                <w:sz w:val="16"/>
                <w:szCs w:val="16"/>
              </w:rPr>
              <w:t xml:space="preserve"> kad veikia</w:t>
            </w:r>
            <w:r w:rsidR="00F8751D">
              <w:rPr>
                <w:rFonts w:ascii="Arial" w:hAnsi="Arial" w:cs="Arial"/>
                <w:sz w:val="16"/>
                <w:szCs w:val="16"/>
              </w:rPr>
              <w:t>.</w:t>
            </w:r>
          </w:p>
          <w:p w14:paraId="619C37F7" w14:textId="77777777" w:rsidR="00857367" w:rsidRDefault="00857367" w:rsidP="006E1B18">
            <w:pPr>
              <w:rPr>
                <w:rFonts w:ascii="Arial" w:hAnsi="Arial" w:cs="Arial"/>
                <w:sz w:val="16"/>
                <w:szCs w:val="16"/>
                <w:lang w:val="en-US"/>
              </w:rPr>
            </w:pPr>
          </w:p>
          <w:p w14:paraId="7D97A69F" w14:textId="4A77664B" w:rsidR="00857367" w:rsidRDefault="00857367" w:rsidP="006E1B18">
            <w:pPr>
              <w:rPr>
                <w:rFonts w:ascii="Arial" w:hAnsi="Arial" w:cs="Arial"/>
                <w:sz w:val="16"/>
                <w:szCs w:val="16"/>
                <w:lang w:val="en-US"/>
              </w:rPr>
            </w:pPr>
            <w:r>
              <w:rPr>
                <w:rFonts w:ascii="Arial" w:hAnsi="Arial" w:cs="Arial"/>
                <w:sz w:val="16"/>
                <w:szCs w:val="16"/>
                <w:lang w:val="en-US"/>
              </w:rPr>
              <w:t xml:space="preserve">Jei </w:t>
            </w:r>
            <w:proofErr w:type="spellStart"/>
            <w:r>
              <w:rPr>
                <w:rFonts w:ascii="Arial" w:hAnsi="Arial" w:cs="Arial"/>
                <w:sz w:val="16"/>
                <w:szCs w:val="16"/>
                <w:lang w:val="en-US"/>
              </w:rPr>
              <w:t>patikros</w:t>
            </w:r>
            <w:proofErr w:type="spellEnd"/>
            <w:r>
              <w:rPr>
                <w:rFonts w:ascii="Arial" w:hAnsi="Arial" w:cs="Arial"/>
                <w:sz w:val="16"/>
                <w:szCs w:val="16"/>
                <w:lang w:val="en-US"/>
              </w:rPr>
              <w:t xml:space="preserve"> </w:t>
            </w:r>
            <w:proofErr w:type="spellStart"/>
            <w:r>
              <w:rPr>
                <w:rFonts w:ascii="Arial" w:hAnsi="Arial" w:cs="Arial"/>
                <w:sz w:val="16"/>
                <w:szCs w:val="16"/>
                <w:lang w:val="en-US"/>
              </w:rPr>
              <w:t>metu</w:t>
            </w:r>
            <w:proofErr w:type="spellEnd"/>
            <w:r>
              <w:rPr>
                <w:rFonts w:ascii="Arial" w:hAnsi="Arial" w:cs="Arial"/>
                <w:sz w:val="16"/>
                <w:szCs w:val="16"/>
                <w:lang w:val="en-US"/>
              </w:rPr>
              <w:t xml:space="preserve"> </w:t>
            </w:r>
            <w:proofErr w:type="spellStart"/>
            <w:r>
              <w:rPr>
                <w:rFonts w:ascii="Arial" w:hAnsi="Arial" w:cs="Arial"/>
                <w:sz w:val="16"/>
                <w:szCs w:val="16"/>
                <w:lang w:val="en-US"/>
              </w:rPr>
              <w:t>generacijos</w:t>
            </w:r>
            <w:proofErr w:type="spellEnd"/>
            <w:r>
              <w:rPr>
                <w:rFonts w:ascii="Arial" w:hAnsi="Arial" w:cs="Arial"/>
                <w:sz w:val="16"/>
                <w:szCs w:val="16"/>
                <w:lang w:val="en-US"/>
              </w:rPr>
              <w:t xml:space="preserve"> </w:t>
            </w:r>
            <w:proofErr w:type="spellStart"/>
            <w:r>
              <w:rPr>
                <w:rFonts w:ascii="Arial" w:hAnsi="Arial" w:cs="Arial"/>
                <w:sz w:val="16"/>
                <w:szCs w:val="16"/>
                <w:lang w:val="en-US"/>
              </w:rPr>
              <w:t>lygis</w:t>
            </w:r>
            <w:proofErr w:type="spellEnd"/>
            <w:r>
              <w:rPr>
                <w:rFonts w:ascii="Arial" w:hAnsi="Arial" w:cs="Arial"/>
                <w:sz w:val="16"/>
                <w:szCs w:val="16"/>
                <w:lang w:val="en-US"/>
              </w:rPr>
              <w:t xml:space="preserve"> </w:t>
            </w:r>
            <w:proofErr w:type="spellStart"/>
            <w:r>
              <w:rPr>
                <w:rFonts w:ascii="Arial" w:hAnsi="Arial" w:cs="Arial"/>
                <w:sz w:val="16"/>
                <w:szCs w:val="16"/>
                <w:lang w:val="en-US"/>
              </w:rPr>
              <w:t>yra</w:t>
            </w:r>
            <w:proofErr w:type="spellEnd"/>
            <w:r>
              <w:rPr>
                <w:rFonts w:ascii="Arial" w:hAnsi="Arial" w:cs="Arial"/>
                <w:sz w:val="16"/>
                <w:szCs w:val="16"/>
                <w:lang w:val="en-US"/>
              </w:rPr>
              <w:t xml:space="preserve"> </w:t>
            </w:r>
            <w:proofErr w:type="spellStart"/>
            <w:r>
              <w:rPr>
                <w:rFonts w:ascii="Arial" w:hAnsi="Arial" w:cs="Arial"/>
                <w:sz w:val="16"/>
                <w:szCs w:val="16"/>
                <w:lang w:val="en-US"/>
              </w:rPr>
              <w:t>aukštas</w:t>
            </w:r>
            <w:proofErr w:type="spellEnd"/>
            <w:r>
              <w:rPr>
                <w:rFonts w:ascii="Arial" w:hAnsi="Arial" w:cs="Arial"/>
                <w:sz w:val="16"/>
                <w:szCs w:val="16"/>
                <w:lang w:val="en-US"/>
              </w:rPr>
              <w:t xml:space="preserve">, </w:t>
            </w:r>
            <w:proofErr w:type="spellStart"/>
            <w:r>
              <w:rPr>
                <w:rFonts w:ascii="Arial" w:hAnsi="Arial" w:cs="Arial"/>
                <w:sz w:val="16"/>
                <w:szCs w:val="16"/>
                <w:lang w:val="en-US"/>
              </w:rPr>
              <w:t>tuomet</w:t>
            </w:r>
            <w:proofErr w:type="spellEnd"/>
            <w:r>
              <w:rPr>
                <w:rFonts w:ascii="Arial" w:hAnsi="Arial" w:cs="Arial"/>
                <w:sz w:val="16"/>
                <w:szCs w:val="16"/>
                <w:lang w:val="en-US"/>
              </w:rPr>
              <w:t>:</w:t>
            </w:r>
          </w:p>
          <w:p w14:paraId="3DE02064" w14:textId="7033B149" w:rsidR="00857367" w:rsidRDefault="00857367" w:rsidP="006E1B18">
            <w:pPr>
              <w:rPr>
                <w:rFonts w:ascii="Arial" w:hAnsi="Arial" w:cs="Arial"/>
                <w:sz w:val="16"/>
                <w:szCs w:val="16"/>
                <w:lang w:val="en-US"/>
              </w:rPr>
            </w:pPr>
            <w:proofErr w:type="spellStart"/>
            <w:r>
              <w:rPr>
                <w:rFonts w:ascii="Arial" w:hAnsi="Arial" w:cs="Arial"/>
                <w:sz w:val="16"/>
                <w:szCs w:val="16"/>
                <w:lang w:val="en-US"/>
              </w:rPr>
              <w:t>Pset</w:t>
            </w:r>
            <w:proofErr w:type="spellEnd"/>
            <w:r>
              <w:rPr>
                <w:rFonts w:ascii="Arial" w:hAnsi="Arial" w:cs="Arial"/>
                <w:sz w:val="16"/>
                <w:szCs w:val="16"/>
                <w:lang w:val="en-US"/>
              </w:rPr>
              <w:t xml:space="preserve"> = 0% </w:t>
            </w:r>
            <w:proofErr w:type="spellStart"/>
            <w:r>
              <w:rPr>
                <w:rFonts w:ascii="Arial" w:hAnsi="Arial" w:cs="Arial"/>
                <w:sz w:val="16"/>
                <w:szCs w:val="16"/>
                <w:lang w:val="en-US"/>
              </w:rPr>
              <w:t>atitinka</w:t>
            </w:r>
            <w:proofErr w:type="spellEnd"/>
            <w:r>
              <w:rPr>
                <w:rFonts w:ascii="Arial" w:hAnsi="Arial" w:cs="Arial"/>
                <w:sz w:val="16"/>
                <w:szCs w:val="16"/>
                <w:lang w:val="en-US"/>
              </w:rPr>
              <w:t xml:space="preserve"> </w:t>
            </w:r>
            <w:proofErr w:type="gramStart"/>
            <w:r>
              <w:rPr>
                <w:rFonts w:ascii="Arial" w:hAnsi="Arial" w:cs="Arial"/>
                <w:sz w:val="16"/>
                <w:szCs w:val="16"/>
                <w:lang w:val="en-US"/>
              </w:rPr>
              <w:t>….kW</w:t>
            </w:r>
            <w:proofErr w:type="gramEnd"/>
          </w:p>
          <w:p w14:paraId="5A477544" w14:textId="77777777" w:rsidR="00857367" w:rsidRDefault="00857367" w:rsidP="006E1B18">
            <w:pPr>
              <w:rPr>
                <w:rFonts w:ascii="Arial" w:hAnsi="Arial" w:cs="Arial"/>
                <w:sz w:val="16"/>
                <w:szCs w:val="16"/>
                <w:lang w:val="en-US"/>
              </w:rPr>
            </w:pPr>
            <w:proofErr w:type="spellStart"/>
            <w:r>
              <w:rPr>
                <w:rFonts w:ascii="Arial" w:hAnsi="Arial" w:cs="Arial"/>
                <w:sz w:val="16"/>
                <w:szCs w:val="16"/>
                <w:lang w:val="en-US"/>
              </w:rPr>
              <w:t>Pset</w:t>
            </w:r>
            <w:proofErr w:type="spellEnd"/>
            <w:r>
              <w:rPr>
                <w:rFonts w:ascii="Arial" w:hAnsi="Arial" w:cs="Arial"/>
                <w:sz w:val="16"/>
                <w:szCs w:val="16"/>
                <w:lang w:val="en-US"/>
              </w:rPr>
              <w:t xml:space="preserve"> = 10% </w:t>
            </w:r>
            <w:proofErr w:type="spellStart"/>
            <w:r>
              <w:rPr>
                <w:rFonts w:ascii="Arial" w:hAnsi="Arial" w:cs="Arial"/>
                <w:sz w:val="16"/>
                <w:szCs w:val="16"/>
                <w:lang w:val="en-US"/>
              </w:rPr>
              <w:t>atitinka</w:t>
            </w:r>
            <w:proofErr w:type="spellEnd"/>
            <w:r>
              <w:rPr>
                <w:rFonts w:ascii="Arial" w:hAnsi="Arial" w:cs="Arial"/>
                <w:sz w:val="16"/>
                <w:szCs w:val="16"/>
                <w:lang w:val="en-US"/>
              </w:rPr>
              <w:t xml:space="preserve"> </w:t>
            </w:r>
            <w:proofErr w:type="gramStart"/>
            <w:r>
              <w:rPr>
                <w:rFonts w:ascii="Arial" w:hAnsi="Arial" w:cs="Arial"/>
                <w:sz w:val="16"/>
                <w:szCs w:val="16"/>
                <w:lang w:val="en-US"/>
              </w:rPr>
              <w:t>….kW</w:t>
            </w:r>
            <w:proofErr w:type="gramEnd"/>
          </w:p>
          <w:p w14:paraId="026AA2D9" w14:textId="77777777" w:rsidR="00857367" w:rsidRDefault="00857367" w:rsidP="006E1B18">
            <w:pPr>
              <w:rPr>
                <w:rFonts w:ascii="Arial" w:hAnsi="Arial" w:cs="Arial"/>
                <w:sz w:val="16"/>
                <w:szCs w:val="16"/>
                <w:lang w:val="en-US"/>
              </w:rPr>
            </w:pPr>
            <w:proofErr w:type="spellStart"/>
            <w:r>
              <w:rPr>
                <w:rFonts w:ascii="Arial" w:hAnsi="Arial" w:cs="Arial"/>
                <w:sz w:val="16"/>
                <w:szCs w:val="16"/>
                <w:lang w:val="en-US"/>
              </w:rPr>
              <w:t>Pset</w:t>
            </w:r>
            <w:proofErr w:type="spellEnd"/>
            <w:r>
              <w:rPr>
                <w:rFonts w:ascii="Arial" w:hAnsi="Arial" w:cs="Arial"/>
                <w:sz w:val="16"/>
                <w:szCs w:val="16"/>
                <w:lang w:val="en-US"/>
              </w:rPr>
              <w:t xml:space="preserve"> = 30% </w:t>
            </w:r>
            <w:proofErr w:type="spellStart"/>
            <w:r>
              <w:rPr>
                <w:rFonts w:ascii="Arial" w:hAnsi="Arial" w:cs="Arial"/>
                <w:sz w:val="16"/>
                <w:szCs w:val="16"/>
                <w:lang w:val="en-US"/>
              </w:rPr>
              <w:t>atitinka</w:t>
            </w:r>
            <w:proofErr w:type="spellEnd"/>
            <w:r>
              <w:rPr>
                <w:rFonts w:ascii="Arial" w:hAnsi="Arial" w:cs="Arial"/>
                <w:sz w:val="16"/>
                <w:szCs w:val="16"/>
                <w:lang w:val="en-US"/>
              </w:rPr>
              <w:t xml:space="preserve"> </w:t>
            </w:r>
            <w:proofErr w:type="gramStart"/>
            <w:r>
              <w:rPr>
                <w:rFonts w:ascii="Arial" w:hAnsi="Arial" w:cs="Arial"/>
                <w:sz w:val="16"/>
                <w:szCs w:val="16"/>
                <w:lang w:val="en-US"/>
              </w:rPr>
              <w:t>….kW</w:t>
            </w:r>
            <w:proofErr w:type="gramEnd"/>
          </w:p>
          <w:p w14:paraId="4FF61CF2" w14:textId="77777777" w:rsidR="00857367" w:rsidRDefault="00857367" w:rsidP="006E1B18">
            <w:pPr>
              <w:rPr>
                <w:rFonts w:ascii="Arial" w:hAnsi="Arial" w:cs="Arial"/>
                <w:sz w:val="16"/>
                <w:szCs w:val="16"/>
                <w:lang w:val="en-US"/>
              </w:rPr>
            </w:pPr>
            <w:proofErr w:type="spellStart"/>
            <w:r>
              <w:rPr>
                <w:rFonts w:ascii="Arial" w:hAnsi="Arial" w:cs="Arial"/>
                <w:sz w:val="16"/>
                <w:szCs w:val="16"/>
                <w:lang w:val="en-US"/>
              </w:rPr>
              <w:t>Pset</w:t>
            </w:r>
            <w:proofErr w:type="spellEnd"/>
            <w:r>
              <w:rPr>
                <w:rFonts w:ascii="Arial" w:hAnsi="Arial" w:cs="Arial"/>
                <w:sz w:val="16"/>
                <w:szCs w:val="16"/>
                <w:lang w:val="en-US"/>
              </w:rPr>
              <w:t xml:space="preserve"> = 70% </w:t>
            </w:r>
            <w:proofErr w:type="spellStart"/>
            <w:r>
              <w:rPr>
                <w:rFonts w:ascii="Arial" w:hAnsi="Arial" w:cs="Arial"/>
                <w:sz w:val="16"/>
                <w:szCs w:val="16"/>
                <w:lang w:val="en-US"/>
              </w:rPr>
              <w:t>atitinka</w:t>
            </w:r>
            <w:proofErr w:type="spellEnd"/>
            <w:r>
              <w:rPr>
                <w:rFonts w:ascii="Arial" w:hAnsi="Arial" w:cs="Arial"/>
                <w:sz w:val="16"/>
                <w:szCs w:val="16"/>
                <w:lang w:val="en-US"/>
              </w:rPr>
              <w:t xml:space="preserve"> </w:t>
            </w:r>
            <w:proofErr w:type="gramStart"/>
            <w:r>
              <w:rPr>
                <w:rFonts w:ascii="Arial" w:hAnsi="Arial" w:cs="Arial"/>
                <w:sz w:val="16"/>
                <w:szCs w:val="16"/>
                <w:lang w:val="en-US"/>
              </w:rPr>
              <w:t>….kW</w:t>
            </w:r>
            <w:proofErr w:type="gramEnd"/>
          </w:p>
          <w:p w14:paraId="2FC16003" w14:textId="77777777" w:rsidR="00857367" w:rsidRDefault="00857367" w:rsidP="006E1B18">
            <w:pPr>
              <w:rPr>
                <w:rFonts w:ascii="Arial" w:hAnsi="Arial" w:cs="Arial"/>
                <w:sz w:val="16"/>
                <w:szCs w:val="16"/>
                <w:lang w:val="en-US"/>
              </w:rPr>
            </w:pPr>
          </w:p>
          <w:p w14:paraId="288D1361" w14:textId="77777777" w:rsidR="00857367" w:rsidRDefault="00857367" w:rsidP="006E1B18">
            <w:pPr>
              <w:rPr>
                <w:rFonts w:ascii="Arial" w:hAnsi="Arial" w:cs="Arial"/>
                <w:sz w:val="16"/>
                <w:szCs w:val="16"/>
                <w:lang w:val="en-US"/>
              </w:rPr>
            </w:pPr>
            <w:r>
              <w:rPr>
                <w:rFonts w:ascii="Arial" w:hAnsi="Arial" w:cs="Arial"/>
                <w:sz w:val="16"/>
                <w:szCs w:val="16"/>
                <w:lang w:val="en-US"/>
              </w:rPr>
              <w:t xml:space="preserve">Jei </w:t>
            </w:r>
            <w:proofErr w:type="spellStart"/>
            <w:r>
              <w:rPr>
                <w:rFonts w:ascii="Arial" w:hAnsi="Arial" w:cs="Arial"/>
                <w:sz w:val="16"/>
                <w:szCs w:val="16"/>
                <w:lang w:val="en-US"/>
              </w:rPr>
              <w:t>patikros</w:t>
            </w:r>
            <w:proofErr w:type="spellEnd"/>
            <w:r>
              <w:rPr>
                <w:rFonts w:ascii="Arial" w:hAnsi="Arial" w:cs="Arial"/>
                <w:sz w:val="16"/>
                <w:szCs w:val="16"/>
                <w:lang w:val="en-US"/>
              </w:rPr>
              <w:t xml:space="preserve"> </w:t>
            </w:r>
            <w:proofErr w:type="spellStart"/>
            <w:r>
              <w:rPr>
                <w:rFonts w:ascii="Arial" w:hAnsi="Arial" w:cs="Arial"/>
                <w:sz w:val="16"/>
                <w:szCs w:val="16"/>
                <w:lang w:val="en-US"/>
              </w:rPr>
              <w:t>metu</w:t>
            </w:r>
            <w:proofErr w:type="spellEnd"/>
            <w:r>
              <w:rPr>
                <w:rFonts w:ascii="Arial" w:hAnsi="Arial" w:cs="Arial"/>
                <w:sz w:val="16"/>
                <w:szCs w:val="16"/>
                <w:lang w:val="en-US"/>
              </w:rPr>
              <w:t xml:space="preserve"> </w:t>
            </w:r>
            <w:proofErr w:type="spellStart"/>
            <w:r>
              <w:rPr>
                <w:rFonts w:ascii="Arial" w:hAnsi="Arial" w:cs="Arial"/>
                <w:sz w:val="16"/>
                <w:szCs w:val="16"/>
                <w:lang w:val="en-US"/>
              </w:rPr>
              <w:t>generacijos</w:t>
            </w:r>
            <w:proofErr w:type="spellEnd"/>
            <w:r>
              <w:rPr>
                <w:rFonts w:ascii="Arial" w:hAnsi="Arial" w:cs="Arial"/>
                <w:sz w:val="16"/>
                <w:szCs w:val="16"/>
                <w:lang w:val="en-US"/>
              </w:rPr>
              <w:t xml:space="preserve"> </w:t>
            </w:r>
            <w:proofErr w:type="spellStart"/>
            <w:r>
              <w:rPr>
                <w:rFonts w:ascii="Arial" w:hAnsi="Arial" w:cs="Arial"/>
                <w:sz w:val="16"/>
                <w:szCs w:val="16"/>
                <w:lang w:val="en-US"/>
              </w:rPr>
              <w:t>lygis</w:t>
            </w:r>
            <w:proofErr w:type="spellEnd"/>
            <w:r>
              <w:rPr>
                <w:rFonts w:ascii="Arial" w:hAnsi="Arial" w:cs="Arial"/>
                <w:sz w:val="16"/>
                <w:szCs w:val="16"/>
                <w:lang w:val="en-US"/>
              </w:rPr>
              <w:t xml:space="preserve"> </w:t>
            </w:r>
            <w:proofErr w:type="spellStart"/>
            <w:r>
              <w:rPr>
                <w:rFonts w:ascii="Arial" w:hAnsi="Arial" w:cs="Arial"/>
                <w:sz w:val="16"/>
                <w:szCs w:val="16"/>
                <w:lang w:val="en-US"/>
              </w:rPr>
              <w:t>yra</w:t>
            </w:r>
            <w:proofErr w:type="spellEnd"/>
            <w:r>
              <w:rPr>
                <w:rFonts w:ascii="Arial" w:hAnsi="Arial" w:cs="Arial"/>
                <w:sz w:val="16"/>
                <w:szCs w:val="16"/>
                <w:lang w:val="en-US"/>
              </w:rPr>
              <w:t xml:space="preserve"> </w:t>
            </w:r>
            <w:proofErr w:type="spellStart"/>
            <w:r>
              <w:rPr>
                <w:rFonts w:ascii="Arial" w:hAnsi="Arial" w:cs="Arial"/>
                <w:sz w:val="16"/>
                <w:szCs w:val="16"/>
                <w:lang w:val="en-US"/>
              </w:rPr>
              <w:t>vidutinis</w:t>
            </w:r>
            <w:proofErr w:type="spellEnd"/>
            <w:r>
              <w:rPr>
                <w:rFonts w:ascii="Arial" w:hAnsi="Arial" w:cs="Arial"/>
                <w:sz w:val="16"/>
                <w:szCs w:val="16"/>
                <w:lang w:val="en-US"/>
              </w:rPr>
              <w:t xml:space="preserve">, </w:t>
            </w:r>
            <w:proofErr w:type="spellStart"/>
            <w:r>
              <w:rPr>
                <w:rFonts w:ascii="Arial" w:hAnsi="Arial" w:cs="Arial"/>
                <w:sz w:val="16"/>
                <w:szCs w:val="16"/>
                <w:lang w:val="en-US"/>
              </w:rPr>
              <w:t>tuomet</w:t>
            </w:r>
            <w:proofErr w:type="spellEnd"/>
            <w:r>
              <w:rPr>
                <w:rFonts w:ascii="Arial" w:hAnsi="Arial" w:cs="Arial"/>
                <w:sz w:val="16"/>
                <w:szCs w:val="16"/>
                <w:lang w:val="en-US"/>
              </w:rPr>
              <w:t>:</w:t>
            </w:r>
          </w:p>
          <w:p w14:paraId="472D443C" w14:textId="77777777" w:rsidR="00857367" w:rsidRPr="00600F2F" w:rsidRDefault="00857367" w:rsidP="006E1B18">
            <w:pPr>
              <w:rPr>
                <w:rFonts w:ascii="Arial" w:hAnsi="Arial" w:cs="Arial"/>
                <w:sz w:val="16"/>
                <w:szCs w:val="16"/>
              </w:rPr>
            </w:pPr>
            <w:proofErr w:type="spellStart"/>
            <w:r>
              <w:rPr>
                <w:rFonts w:ascii="Arial" w:hAnsi="Arial" w:cs="Arial"/>
                <w:sz w:val="16"/>
                <w:szCs w:val="16"/>
                <w:lang w:val="en-US"/>
              </w:rPr>
              <w:t>Pset</w:t>
            </w:r>
            <w:proofErr w:type="spellEnd"/>
            <w:r>
              <w:rPr>
                <w:rFonts w:ascii="Arial" w:hAnsi="Arial" w:cs="Arial"/>
                <w:sz w:val="16"/>
                <w:szCs w:val="16"/>
                <w:lang w:val="en-US"/>
              </w:rPr>
              <w:t xml:space="preserve"> = 0% </w:t>
            </w:r>
            <w:proofErr w:type="spellStart"/>
            <w:r>
              <w:rPr>
                <w:rFonts w:ascii="Arial" w:hAnsi="Arial" w:cs="Arial"/>
                <w:sz w:val="16"/>
                <w:szCs w:val="16"/>
                <w:lang w:val="en-US"/>
              </w:rPr>
              <w:t>atitinka</w:t>
            </w:r>
            <w:proofErr w:type="spellEnd"/>
            <w:r>
              <w:rPr>
                <w:rFonts w:ascii="Arial" w:hAnsi="Arial" w:cs="Arial"/>
                <w:sz w:val="16"/>
                <w:szCs w:val="16"/>
                <w:lang w:val="en-US"/>
              </w:rPr>
              <w:t xml:space="preserve"> </w:t>
            </w:r>
            <w:proofErr w:type="gramStart"/>
            <w:r>
              <w:rPr>
                <w:rFonts w:ascii="Arial" w:hAnsi="Arial" w:cs="Arial"/>
                <w:sz w:val="16"/>
                <w:szCs w:val="16"/>
                <w:lang w:val="en-US"/>
              </w:rPr>
              <w:t>….kW</w:t>
            </w:r>
            <w:proofErr w:type="gramEnd"/>
            <w:r>
              <w:rPr>
                <w:rFonts w:ascii="Arial" w:hAnsi="Arial" w:cs="Arial"/>
                <w:sz w:val="16"/>
                <w:szCs w:val="16"/>
                <w:lang w:val="en-US"/>
              </w:rPr>
              <w:t xml:space="preserve"> </w:t>
            </w:r>
          </w:p>
          <w:p w14:paraId="2E9F7D07" w14:textId="77777777" w:rsidR="00857367" w:rsidRDefault="00857367" w:rsidP="006E1B18">
            <w:pPr>
              <w:rPr>
                <w:rFonts w:ascii="Arial" w:hAnsi="Arial" w:cs="Arial"/>
                <w:sz w:val="16"/>
                <w:szCs w:val="16"/>
                <w:lang w:val="en-US"/>
              </w:rPr>
            </w:pPr>
            <w:proofErr w:type="spellStart"/>
            <w:r>
              <w:rPr>
                <w:rFonts w:ascii="Arial" w:hAnsi="Arial" w:cs="Arial"/>
                <w:sz w:val="16"/>
                <w:szCs w:val="16"/>
                <w:lang w:val="en-US"/>
              </w:rPr>
              <w:t>Pset</w:t>
            </w:r>
            <w:proofErr w:type="spellEnd"/>
            <w:r>
              <w:rPr>
                <w:rFonts w:ascii="Arial" w:hAnsi="Arial" w:cs="Arial"/>
                <w:sz w:val="16"/>
                <w:szCs w:val="16"/>
                <w:lang w:val="en-US"/>
              </w:rPr>
              <w:t xml:space="preserve"> = 10% </w:t>
            </w:r>
            <w:proofErr w:type="spellStart"/>
            <w:r>
              <w:rPr>
                <w:rFonts w:ascii="Arial" w:hAnsi="Arial" w:cs="Arial"/>
                <w:sz w:val="16"/>
                <w:szCs w:val="16"/>
                <w:lang w:val="en-US"/>
              </w:rPr>
              <w:t>atitinka</w:t>
            </w:r>
            <w:proofErr w:type="spellEnd"/>
            <w:r>
              <w:rPr>
                <w:rFonts w:ascii="Arial" w:hAnsi="Arial" w:cs="Arial"/>
                <w:sz w:val="16"/>
                <w:szCs w:val="16"/>
                <w:lang w:val="en-US"/>
              </w:rPr>
              <w:t xml:space="preserve"> </w:t>
            </w:r>
            <w:proofErr w:type="gramStart"/>
            <w:r>
              <w:rPr>
                <w:rFonts w:ascii="Arial" w:hAnsi="Arial" w:cs="Arial"/>
                <w:sz w:val="16"/>
                <w:szCs w:val="16"/>
                <w:lang w:val="en-US"/>
              </w:rPr>
              <w:t>….kW</w:t>
            </w:r>
            <w:proofErr w:type="gramEnd"/>
          </w:p>
          <w:p w14:paraId="378C371B" w14:textId="77777777" w:rsidR="00857367" w:rsidRDefault="00857367" w:rsidP="006E1B18">
            <w:pPr>
              <w:rPr>
                <w:rFonts w:ascii="Arial" w:hAnsi="Arial" w:cs="Arial"/>
                <w:sz w:val="16"/>
                <w:szCs w:val="16"/>
                <w:lang w:val="en-US"/>
              </w:rPr>
            </w:pPr>
            <w:proofErr w:type="spellStart"/>
            <w:r>
              <w:rPr>
                <w:rFonts w:ascii="Arial" w:hAnsi="Arial" w:cs="Arial"/>
                <w:sz w:val="16"/>
                <w:szCs w:val="16"/>
                <w:lang w:val="en-US"/>
              </w:rPr>
              <w:t>Pset</w:t>
            </w:r>
            <w:proofErr w:type="spellEnd"/>
            <w:r>
              <w:rPr>
                <w:rFonts w:ascii="Arial" w:hAnsi="Arial" w:cs="Arial"/>
                <w:sz w:val="16"/>
                <w:szCs w:val="16"/>
                <w:lang w:val="en-US"/>
              </w:rPr>
              <w:t xml:space="preserve"> = 30% </w:t>
            </w:r>
            <w:proofErr w:type="spellStart"/>
            <w:r>
              <w:rPr>
                <w:rFonts w:ascii="Arial" w:hAnsi="Arial" w:cs="Arial"/>
                <w:sz w:val="16"/>
                <w:szCs w:val="16"/>
                <w:lang w:val="en-US"/>
              </w:rPr>
              <w:t>atitinka</w:t>
            </w:r>
            <w:proofErr w:type="spellEnd"/>
            <w:r>
              <w:rPr>
                <w:rFonts w:ascii="Arial" w:hAnsi="Arial" w:cs="Arial"/>
                <w:sz w:val="16"/>
                <w:szCs w:val="16"/>
                <w:lang w:val="en-US"/>
              </w:rPr>
              <w:t xml:space="preserve"> </w:t>
            </w:r>
            <w:proofErr w:type="gramStart"/>
            <w:r>
              <w:rPr>
                <w:rFonts w:ascii="Arial" w:hAnsi="Arial" w:cs="Arial"/>
                <w:sz w:val="16"/>
                <w:szCs w:val="16"/>
                <w:lang w:val="en-US"/>
              </w:rPr>
              <w:t>….kW</w:t>
            </w:r>
            <w:proofErr w:type="gramEnd"/>
          </w:p>
          <w:p w14:paraId="192ADE2D" w14:textId="77777777" w:rsidR="00857367" w:rsidRPr="0077363F" w:rsidRDefault="00857367" w:rsidP="006E1B18">
            <w:pPr>
              <w:rPr>
                <w:rFonts w:ascii="Arial" w:hAnsi="Arial" w:cs="Arial"/>
                <w:sz w:val="16"/>
                <w:szCs w:val="16"/>
                <w:lang w:val="en-US"/>
              </w:rPr>
            </w:pPr>
            <w:proofErr w:type="spellStart"/>
            <w:r>
              <w:rPr>
                <w:rFonts w:ascii="Arial" w:hAnsi="Arial" w:cs="Arial"/>
                <w:sz w:val="16"/>
                <w:szCs w:val="16"/>
                <w:lang w:val="en-US"/>
              </w:rPr>
              <w:t>Pset</w:t>
            </w:r>
            <w:proofErr w:type="spellEnd"/>
            <w:r>
              <w:rPr>
                <w:rFonts w:ascii="Arial" w:hAnsi="Arial" w:cs="Arial"/>
                <w:sz w:val="16"/>
                <w:szCs w:val="16"/>
                <w:lang w:val="en-US"/>
              </w:rPr>
              <w:t xml:space="preserve"> = 50% </w:t>
            </w:r>
            <w:proofErr w:type="spellStart"/>
            <w:r>
              <w:rPr>
                <w:rFonts w:ascii="Arial" w:hAnsi="Arial" w:cs="Arial"/>
                <w:sz w:val="16"/>
                <w:szCs w:val="16"/>
                <w:lang w:val="en-US"/>
              </w:rPr>
              <w:t>atitinka</w:t>
            </w:r>
            <w:proofErr w:type="spellEnd"/>
            <w:r>
              <w:rPr>
                <w:rFonts w:ascii="Arial" w:hAnsi="Arial" w:cs="Arial"/>
                <w:sz w:val="16"/>
                <w:szCs w:val="16"/>
                <w:lang w:val="en-US"/>
              </w:rPr>
              <w:t xml:space="preserve"> </w:t>
            </w:r>
            <w:proofErr w:type="gramStart"/>
            <w:r>
              <w:rPr>
                <w:rFonts w:ascii="Arial" w:hAnsi="Arial" w:cs="Arial"/>
                <w:sz w:val="16"/>
                <w:szCs w:val="16"/>
                <w:lang w:val="en-US"/>
              </w:rPr>
              <w:t>….kW</w:t>
            </w:r>
            <w:proofErr w:type="gramEnd"/>
          </w:p>
        </w:tc>
        <w:tc>
          <w:tcPr>
            <w:tcW w:w="5052" w:type="dxa"/>
          </w:tcPr>
          <w:p w14:paraId="2E856C13" w14:textId="6119E2DC" w:rsidR="00857367" w:rsidRDefault="00857367" w:rsidP="00723505">
            <w:pPr>
              <w:pStyle w:val="Default"/>
              <w:tabs>
                <w:tab w:val="left" w:pos="426"/>
              </w:tabs>
              <w:rPr>
                <w:sz w:val="16"/>
                <w:szCs w:val="16"/>
              </w:rPr>
            </w:pPr>
            <w:r>
              <w:rPr>
                <w:sz w:val="16"/>
                <w:szCs w:val="16"/>
              </w:rPr>
              <w:t xml:space="preserve"> </w:t>
            </w:r>
            <w:r w:rsidR="00723505">
              <w:rPr>
                <w:sz w:val="16"/>
                <w:szCs w:val="16"/>
              </w:rPr>
              <w:t xml:space="preserve">Kai kliento tipas gamintojas: </w:t>
            </w:r>
            <w:r w:rsidR="00723505" w:rsidRPr="002E6E66">
              <w:rPr>
                <w:color w:val="FF0000"/>
                <w:sz w:val="18"/>
                <w:szCs w:val="18"/>
              </w:rPr>
              <w:t>(jei neaktualu – ištrinti lentelę)</w:t>
            </w:r>
            <w:r>
              <w:rPr>
                <w:sz w:val="16"/>
                <w:szCs w:val="16"/>
              </w:rPr>
              <w:t xml:space="preserve">  </w:t>
            </w:r>
          </w:p>
          <w:tbl>
            <w:tblPr>
              <w:tblStyle w:val="Lentelstinklelis"/>
              <w:tblW w:w="4826" w:type="dxa"/>
              <w:tblLook w:val="04A0" w:firstRow="1" w:lastRow="0" w:firstColumn="1" w:lastColumn="0" w:noHBand="0" w:noVBand="1"/>
            </w:tblPr>
            <w:tblGrid>
              <w:gridCol w:w="1330"/>
              <w:gridCol w:w="886"/>
              <w:gridCol w:w="886"/>
              <w:gridCol w:w="862"/>
              <w:gridCol w:w="862"/>
            </w:tblGrid>
            <w:tr w:rsidR="00F00D6C" w:rsidRPr="0085552C" w14:paraId="3F63C1CF" w14:textId="77777777" w:rsidTr="00F00D6C">
              <w:tc>
                <w:tcPr>
                  <w:tcW w:w="1378" w:type="pct"/>
                </w:tcPr>
                <w:p w14:paraId="4F8FDBB5" w14:textId="77777777" w:rsidR="00857367" w:rsidRPr="0085552C" w:rsidRDefault="00857367" w:rsidP="006E1B18">
                  <w:pPr>
                    <w:jc w:val="both"/>
                    <w:rPr>
                      <w:rFonts w:ascii="Arial" w:hAnsi="Arial" w:cs="Arial"/>
                      <w:sz w:val="14"/>
                      <w:szCs w:val="14"/>
                    </w:rPr>
                  </w:pPr>
                </w:p>
              </w:tc>
              <w:tc>
                <w:tcPr>
                  <w:tcW w:w="918" w:type="pct"/>
                </w:tcPr>
                <w:p w14:paraId="5CECA18B" w14:textId="77777777" w:rsidR="00857367" w:rsidRPr="0085552C" w:rsidRDefault="00857367" w:rsidP="006E1B18">
                  <w:pPr>
                    <w:jc w:val="both"/>
                    <w:rPr>
                      <w:rFonts w:ascii="Arial" w:hAnsi="Arial" w:cs="Arial"/>
                      <w:sz w:val="14"/>
                      <w:szCs w:val="14"/>
                    </w:rPr>
                  </w:pPr>
                </w:p>
              </w:tc>
              <w:tc>
                <w:tcPr>
                  <w:tcW w:w="2704" w:type="pct"/>
                  <w:gridSpan w:val="3"/>
                </w:tcPr>
                <w:p w14:paraId="7CFE35D2" w14:textId="77777777" w:rsidR="00857367" w:rsidRPr="0085552C" w:rsidRDefault="00857367" w:rsidP="006E1B18">
                  <w:pPr>
                    <w:jc w:val="center"/>
                    <w:rPr>
                      <w:rFonts w:ascii="Arial" w:hAnsi="Arial" w:cs="Arial"/>
                      <w:sz w:val="14"/>
                      <w:szCs w:val="14"/>
                    </w:rPr>
                  </w:pPr>
                  <w:r w:rsidRPr="0085552C">
                    <w:rPr>
                      <w:rFonts w:ascii="Arial" w:hAnsi="Arial" w:cs="Arial"/>
                      <w:sz w:val="14"/>
                      <w:szCs w:val="14"/>
                    </w:rPr>
                    <w:t>Duomenys iš DMS</w:t>
                  </w:r>
                </w:p>
              </w:tc>
            </w:tr>
            <w:tr w:rsidR="00F00D6C" w:rsidRPr="0085552C" w14:paraId="1F20FCEA" w14:textId="77777777" w:rsidTr="00F00D6C">
              <w:tc>
                <w:tcPr>
                  <w:tcW w:w="1378" w:type="pct"/>
                </w:tcPr>
                <w:p w14:paraId="710EFA3D" w14:textId="77777777" w:rsidR="00857367" w:rsidRPr="0085552C" w:rsidRDefault="00857367" w:rsidP="006E1B18">
                  <w:pPr>
                    <w:ind w:right="-24"/>
                    <w:jc w:val="both"/>
                    <w:rPr>
                      <w:rFonts w:ascii="Arial" w:hAnsi="Arial" w:cs="Arial"/>
                      <w:sz w:val="14"/>
                      <w:szCs w:val="14"/>
                    </w:rPr>
                  </w:pPr>
                  <w:r w:rsidRPr="0085552C">
                    <w:rPr>
                      <w:rFonts w:ascii="Arial" w:hAnsi="Arial" w:cs="Arial"/>
                      <w:sz w:val="14"/>
                      <w:szCs w:val="14"/>
                    </w:rPr>
                    <w:t>Aktyvios galios ribojimo komanda iš ESO DMS</w:t>
                  </w:r>
                </w:p>
              </w:tc>
              <w:tc>
                <w:tcPr>
                  <w:tcW w:w="918" w:type="pct"/>
                </w:tcPr>
                <w:p w14:paraId="66A2E068" w14:textId="77777777" w:rsidR="00857367" w:rsidRPr="0085552C" w:rsidRDefault="00857367" w:rsidP="006E1B18">
                  <w:pPr>
                    <w:jc w:val="both"/>
                    <w:rPr>
                      <w:rFonts w:ascii="Arial" w:hAnsi="Arial" w:cs="Arial"/>
                      <w:sz w:val="14"/>
                      <w:szCs w:val="14"/>
                    </w:rPr>
                  </w:pPr>
                  <w:r w:rsidRPr="0085552C">
                    <w:rPr>
                      <w:rFonts w:ascii="Arial" w:hAnsi="Arial" w:cs="Arial"/>
                      <w:sz w:val="14"/>
                      <w:szCs w:val="14"/>
                    </w:rPr>
                    <w:t>Komandos trukmė, min</w:t>
                  </w:r>
                </w:p>
              </w:tc>
              <w:tc>
                <w:tcPr>
                  <w:tcW w:w="918" w:type="pct"/>
                </w:tcPr>
                <w:p w14:paraId="1187E581" w14:textId="77777777" w:rsidR="00857367" w:rsidRPr="0085552C" w:rsidRDefault="00857367" w:rsidP="006E1B18">
                  <w:pPr>
                    <w:jc w:val="both"/>
                    <w:rPr>
                      <w:rFonts w:ascii="Arial" w:hAnsi="Arial" w:cs="Arial"/>
                      <w:sz w:val="14"/>
                      <w:szCs w:val="14"/>
                    </w:rPr>
                  </w:pPr>
                  <w:r w:rsidRPr="0085552C">
                    <w:rPr>
                      <w:rFonts w:ascii="Arial" w:hAnsi="Arial" w:cs="Arial"/>
                      <w:sz w:val="14"/>
                      <w:szCs w:val="14"/>
                    </w:rPr>
                    <w:t xml:space="preserve">Komandos įvykdymo data ir laikas </w:t>
                  </w:r>
                </w:p>
              </w:tc>
              <w:tc>
                <w:tcPr>
                  <w:tcW w:w="893" w:type="pct"/>
                </w:tcPr>
                <w:p w14:paraId="257C32AC" w14:textId="77777777" w:rsidR="00857367" w:rsidRPr="0085552C" w:rsidRDefault="00857367" w:rsidP="006E1B18">
                  <w:pPr>
                    <w:jc w:val="both"/>
                    <w:rPr>
                      <w:rFonts w:ascii="Arial" w:hAnsi="Arial" w:cs="Arial"/>
                      <w:sz w:val="14"/>
                      <w:szCs w:val="14"/>
                    </w:rPr>
                  </w:pPr>
                  <w:r w:rsidRPr="0085552C">
                    <w:rPr>
                      <w:rFonts w:ascii="Arial" w:hAnsi="Arial" w:cs="Arial"/>
                      <w:sz w:val="14"/>
                      <w:szCs w:val="14"/>
                    </w:rPr>
                    <w:t>Pradinė SE galia prieš komandos įvykdymą, kW</w:t>
                  </w:r>
                </w:p>
              </w:tc>
              <w:tc>
                <w:tcPr>
                  <w:tcW w:w="893" w:type="pct"/>
                </w:tcPr>
                <w:p w14:paraId="28B0BBCA" w14:textId="77777777" w:rsidR="00857367" w:rsidRPr="0085552C" w:rsidRDefault="00857367" w:rsidP="006E1B18">
                  <w:pPr>
                    <w:jc w:val="both"/>
                    <w:rPr>
                      <w:rFonts w:ascii="Arial" w:hAnsi="Arial" w:cs="Arial"/>
                      <w:sz w:val="14"/>
                      <w:szCs w:val="14"/>
                    </w:rPr>
                  </w:pPr>
                  <w:r w:rsidRPr="0085552C">
                    <w:rPr>
                      <w:rFonts w:ascii="Arial" w:hAnsi="Arial" w:cs="Arial"/>
                      <w:sz w:val="14"/>
                      <w:szCs w:val="14"/>
                    </w:rPr>
                    <w:t>SE galia po komandos įvykdymo, kW</w:t>
                  </w:r>
                </w:p>
              </w:tc>
            </w:tr>
            <w:tr w:rsidR="00F00D6C" w:rsidRPr="0085552C" w14:paraId="517F5822" w14:textId="77777777" w:rsidTr="00F00D6C">
              <w:tc>
                <w:tcPr>
                  <w:tcW w:w="1378" w:type="pct"/>
                </w:tcPr>
                <w:p w14:paraId="4F937041" w14:textId="77777777" w:rsidR="00B91836" w:rsidRPr="0085552C" w:rsidRDefault="00B91836" w:rsidP="00B91836">
                  <w:pPr>
                    <w:rPr>
                      <w:rFonts w:ascii="Arial" w:hAnsi="Arial" w:cs="Arial"/>
                      <w:sz w:val="14"/>
                      <w:szCs w:val="14"/>
                    </w:rPr>
                  </w:pPr>
                  <w:r w:rsidRPr="0085552C">
                    <w:rPr>
                      <w:rFonts w:ascii="Arial" w:hAnsi="Arial" w:cs="Arial"/>
                      <w:sz w:val="14"/>
                      <w:szCs w:val="14"/>
                    </w:rPr>
                    <w:t>0 proc., nuo SE AC galios – 0 kW</w:t>
                  </w:r>
                </w:p>
              </w:tc>
              <w:tc>
                <w:tcPr>
                  <w:tcW w:w="918" w:type="pct"/>
                  <w:vAlign w:val="center"/>
                </w:tcPr>
                <w:p w14:paraId="66463FE2" w14:textId="2BEAE244" w:rsidR="00B91836" w:rsidRPr="0085552C" w:rsidRDefault="00B91836" w:rsidP="00F00D6C">
                  <w:pPr>
                    <w:ind w:right="-84"/>
                    <w:rPr>
                      <w:rFonts w:ascii="Arial" w:hAnsi="Arial" w:cs="Arial"/>
                      <w:sz w:val="14"/>
                      <w:szCs w:val="14"/>
                    </w:rPr>
                  </w:pPr>
                  <w:r w:rsidRPr="00321A10">
                    <w:rPr>
                      <w:rFonts w:ascii="Arial" w:hAnsi="Arial" w:cs="Arial"/>
                      <w:sz w:val="14"/>
                      <w:szCs w:val="14"/>
                    </w:rPr>
                    <w:t>10 - 60</w:t>
                  </w:r>
                  <w:r w:rsidR="00F00D6C">
                    <w:rPr>
                      <w:rFonts w:ascii="Arial" w:hAnsi="Arial" w:cs="Arial"/>
                      <w:sz w:val="14"/>
                      <w:szCs w:val="14"/>
                    </w:rPr>
                    <w:t xml:space="preserve"> </w:t>
                  </w:r>
                  <w:r w:rsidRPr="00321A10">
                    <w:rPr>
                      <w:rFonts w:ascii="Arial" w:hAnsi="Arial" w:cs="Arial"/>
                      <w:sz w:val="14"/>
                      <w:szCs w:val="14"/>
                    </w:rPr>
                    <w:t>min</w:t>
                  </w:r>
                </w:p>
              </w:tc>
              <w:tc>
                <w:tcPr>
                  <w:tcW w:w="918" w:type="pct"/>
                </w:tcPr>
                <w:p w14:paraId="300DABE0" w14:textId="77777777" w:rsidR="00B91836" w:rsidRPr="0085552C" w:rsidRDefault="00B91836" w:rsidP="00B91836">
                  <w:pPr>
                    <w:rPr>
                      <w:rFonts w:ascii="Arial" w:hAnsi="Arial" w:cs="Arial"/>
                      <w:sz w:val="14"/>
                      <w:szCs w:val="14"/>
                    </w:rPr>
                  </w:pPr>
                </w:p>
              </w:tc>
              <w:tc>
                <w:tcPr>
                  <w:tcW w:w="893" w:type="pct"/>
                </w:tcPr>
                <w:p w14:paraId="178783FF" w14:textId="77777777" w:rsidR="00B91836" w:rsidRPr="0085552C" w:rsidRDefault="00B91836" w:rsidP="00B91836">
                  <w:pPr>
                    <w:rPr>
                      <w:rFonts w:ascii="Arial" w:hAnsi="Arial" w:cs="Arial"/>
                      <w:sz w:val="14"/>
                      <w:szCs w:val="14"/>
                    </w:rPr>
                  </w:pPr>
                </w:p>
              </w:tc>
              <w:tc>
                <w:tcPr>
                  <w:tcW w:w="893" w:type="pct"/>
                </w:tcPr>
                <w:p w14:paraId="44DF9C63" w14:textId="77777777" w:rsidR="00B91836" w:rsidRPr="0085552C" w:rsidRDefault="00B91836" w:rsidP="00B91836">
                  <w:pPr>
                    <w:rPr>
                      <w:rFonts w:ascii="Arial" w:hAnsi="Arial" w:cs="Arial"/>
                      <w:sz w:val="14"/>
                      <w:szCs w:val="14"/>
                    </w:rPr>
                  </w:pPr>
                </w:p>
              </w:tc>
            </w:tr>
            <w:tr w:rsidR="00F00D6C" w:rsidRPr="0085552C" w14:paraId="66E797CB" w14:textId="77777777" w:rsidTr="00F00D6C">
              <w:tc>
                <w:tcPr>
                  <w:tcW w:w="1378" w:type="pct"/>
                </w:tcPr>
                <w:p w14:paraId="1D64E5D9" w14:textId="77777777" w:rsidR="00B91836" w:rsidRPr="0085552C" w:rsidRDefault="00B91836" w:rsidP="00B91836">
                  <w:pPr>
                    <w:rPr>
                      <w:rFonts w:ascii="Arial" w:hAnsi="Arial" w:cs="Arial"/>
                      <w:sz w:val="14"/>
                      <w:szCs w:val="14"/>
                    </w:rPr>
                  </w:pPr>
                  <w:r w:rsidRPr="0085552C">
                    <w:rPr>
                      <w:rFonts w:ascii="Arial" w:hAnsi="Arial" w:cs="Arial"/>
                      <w:sz w:val="14"/>
                      <w:szCs w:val="14"/>
                    </w:rPr>
                    <w:t xml:space="preserve">10 proc., nuo SE AC galios – </w:t>
                  </w:r>
                  <w:r w:rsidRPr="0085552C">
                    <w:rPr>
                      <w:rFonts w:ascii="Arial" w:hAnsi="Arial" w:cs="Arial"/>
                      <w:color w:val="FF0000"/>
                      <w:sz w:val="14"/>
                      <w:szCs w:val="14"/>
                    </w:rPr>
                    <w:t>x</w:t>
                  </w:r>
                  <w:r w:rsidRPr="0085552C">
                    <w:rPr>
                      <w:rFonts w:ascii="Arial" w:hAnsi="Arial" w:cs="Arial"/>
                      <w:sz w:val="14"/>
                      <w:szCs w:val="14"/>
                    </w:rPr>
                    <w:t xml:space="preserve"> kW</w:t>
                  </w:r>
                </w:p>
              </w:tc>
              <w:tc>
                <w:tcPr>
                  <w:tcW w:w="918" w:type="pct"/>
                  <w:vAlign w:val="center"/>
                </w:tcPr>
                <w:p w14:paraId="42D272F9" w14:textId="0494E1BB" w:rsidR="00B91836" w:rsidRPr="0085552C" w:rsidRDefault="00B91836" w:rsidP="00F00D6C">
                  <w:pPr>
                    <w:ind w:right="-84"/>
                    <w:rPr>
                      <w:rFonts w:ascii="Arial" w:hAnsi="Arial" w:cs="Arial"/>
                      <w:sz w:val="14"/>
                      <w:szCs w:val="14"/>
                    </w:rPr>
                  </w:pPr>
                  <w:r w:rsidRPr="00321A10">
                    <w:rPr>
                      <w:rFonts w:ascii="Arial" w:hAnsi="Arial" w:cs="Arial"/>
                      <w:sz w:val="14"/>
                      <w:szCs w:val="14"/>
                    </w:rPr>
                    <w:t>10 - 60 min</w:t>
                  </w:r>
                </w:p>
              </w:tc>
              <w:tc>
                <w:tcPr>
                  <w:tcW w:w="918" w:type="pct"/>
                </w:tcPr>
                <w:p w14:paraId="1E919CB1" w14:textId="77777777" w:rsidR="00B91836" w:rsidRPr="0085552C" w:rsidRDefault="00B91836" w:rsidP="00B91836">
                  <w:pPr>
                    <w:rPr>
                      <w:rFonts w:ascii="Arial" w:hAnsi="Arial" w:cs="Arial"/>
                      <w:sz w:val="14"/>
                      <w:szCs w:val="14"/>
                    </w:rPr>
                  </w:pPr>
                </w:p>
              </w:tc>
              <w:tc>
                <w:tcPr>
                  <w:tcW w:w="893" w:type="pct"/>
                </w:tcPr>
                <w:p w14:paraId="5334EACC" w14:textId="77777777" w:rsidR="00B91836" w:rsidRPr="0085552C" w:rsidRDefault="00B91836" w:rsidP="00B91836">
                  <w:pPr>
                    <w:rPr>
                      <w:rFonts w:ascii="Arial" w:hAnsi="Arial" w:cs="Arial"/>
                      <w:sz w:val="14"/>
                      <w:szCs w:val="14"/>
                    </w:rPr>
                  </w:pPr>
                </w:p>
              </w:tc>
              <w:tc>
                <w:tcPr>
                  <w:tcW w:w="893" w:type="pct"/>
                </w:tcPr>
                <w:p w14:paraId="30206C4D" w14:textId="77777777" w:rsidR="00B91836" w:rsidRPr="0085552C" w:rsidRDefault="00B91836" w:rsidP="00B91836">
                  <w:pPr>
                    <w:rPr>
                      <w:rFonts w:ascii="Arial" w:hAnsi="Arial" w:cs="Arial"/>
                      <w:sz w:val="14"/>
                      <w:szCs w:val="14"/>
                    </w:rPr>
                  </w:pPr>
                </w:p>
              </w:tc>
            </w:tr>
            <w:tr w:rsidR="00F00D6C" w:rsidRPr="0085552C" w14:paraId="3FAE531B" w14:textId="77777777" w:rsidTr="00F00D6C">
              <w:trPr>
                <w:trHeight w:val="198"/>
              </w:trPr>
              <w:tc>
                <w:tcPr>
                  <w:tcW w:w="1378" w:type="pct"/>
                </w:tcPr>
                <w:p w14:paraId="5DB72E12" w14:textId="77777777" w:rsidR="00B91836" w:rsidRPr="0085552C" w:rsidRDefault="00B91836" w:rsidP="00B91836">
                  <w:pPr>
                    <w:rPr>
                      <w:rFonts w:ascii="Arial" w:hAnsi="Arial" w:cs="Arial"/>
                      <w:sz w:val="14"/>
                      <w:szCs w:val="14"/>
                    </w:rPr>
                  </w:pPr>
                  <w:r w:rsidRPr="0085552C">
                    <w:rPr>
                      <w:rFonts w:ascii="Arial" w:hAnsi="Arial" w:cs="Arial"/>
                      <w:sz w:val="14"/>
                      <w:szCs w:val="14"/>
                    </w:rPr>
                    <w:t xml:space="preserve">30 proc., nuo SE AC galios – </w:t>
                  </w:r>
                  <w:r w:rsidRPr="0085552C">
                    <w:rPr>
                      <w:rFonts w:ascii="Arial" w:hAnsi="Arial" w:cs="Arial"/>
                      <w:color w:val="FF0000"/>
                      <w:sz w:val="14"/>
                      <w:szCs w:val="14"/>
                    </w:rPr>
                    <w:t>x</w:t>
                  </w:r>
                  <w:r w:rsidRPr="0085552C">
                    <w:rPr>
                      <w:rFonts w:ascii="Arial" w:hAnsi="Arial" w:cs="Arial"/>
                      <w:sz w:val="14"/>
                      <w:szCs w:val="14"/>
                    </w:rPr>
                    <w:t xml:space="preserve"> kW</w:t>
                  </w:r>
                </w:p>
              </w:tc>
              <w:tc>
                <w:tcPr>
                  <w:tcW w:w="918" w:type="pct"/>
                  <w:vAlign w:val="center"/>
                </w:tcPr>
                <w:p w14:paraId="576F54E2" w14:textId="6781BEC1" w:rsidR="00B91836" w:rsidRPr="0085552C" w:rsidRDefault="00B91836" w:rsidP="00F00D6C">
                  <w:pPr>
                    <w:ind w:right="-84"/>
                    <w:rPr>
                      <w:rStyle w:val="Komentaronuoroda"/>
                      <w:sz w:val="14"/>
                      <w:szCs w:val="14"/>
                    </w:rPr>
                  </w:pPr>
                  <w:r w:rsidRPr="00321A10">
                    <w:rPr>
                      <w:rFonts w:ascii="Arial" w:hAnsi="Arial" w:cs="Arial"/>
                      <w:sz w:val="14"/>
                      <w:szCs w:val="14"/>
                    </w:rPr>
                    <w:t>10 - 60 min</w:t>
                  </w:r>
                </w:p>
              </w:tc>
              <w:tc>
                <w:tcPr>
                  <w:tcW w:w="918" w:type="pct"/>
                </w:tcPr>
                <w:p w14:paraId="651854F7" w14:textId="77777777" w:rsidR="00B91836" w:rsidRPr="0085552C" w:rsidRDefault="00B91836" w:rsidP="00B91836">
                  <w:pPr>
                    <w:rPr>
                      <w:rFonts w:ascii="Arial" w:hAnsi="Arial" w:cs="Arial"/>
                      <w:sz w:val="14"/>
                      <w:szCs w:val="14"/>
                    </w:rPr>
                  </w:pPr>
                </w:p>
              </w:tc>
              <w:tc>
                <w:tcPr>
                  <w:tcW w:w="893" w:type="pct"/>
                </w:tcPr>
                <w:p w14:paraId="71807306" w14:textId="77777777" w:rsidR="00B91836" w:rsidRPr="0085552C" w:rsidRDefault="00B91836" w:rsidP="00B91836">
                  <w:pPr>
                    <w:rPr>
                      <w:rFonts w:ascii="Arial" w:hAnsi="Arial" w:cs="Arial"/>
                      <w:sz w:val="14"/>
                      <w:szCs w:val="14"/>
                    </w:rPr>
                  </w:pPr>
                </w:p>
              </w:tc>
              <w:tc>
                <w:tcPr>
                  <w:tcW w:w="893" w:type="pct"/>
                </w:tcPr>
                <w:p w14:paraId="67C9B193" w14:textId="77777777" w:rsidR="00B91836" w:rsidRPr="002E46EA" w:rsidRDefault="00B91836" w:rsidP="00B91836">
                  <w:pPr>
                    <w:rPr>
                      <w:rFonts w:ascii="Arial" w:hAnsi="Arial" w:cs="Arial"/>
                      <w:sz w:val="14"/>
                      <w:szCs w:val="14"/>
                      <w:lang w:val="en-US"/>
                    </w:rPr>
                  </w:pPr>
                </w:p>
              </w:tc>
            </w:tr>
            <w:tr w:rsidR="00F00D6C" w:rsidRPr="0085552C" w14:paraId="229F70A9" w14:textId="77777777" w:rsidTr="00F00D6C">
              <w:trPr>
                <w:trHeight w:val="198"/>
              </w:trPr>
              <w:tc>
                <w:tcPr>
                  <w:tcW w:w="1378" w:type="pct"/>
                </w:tcPr>
                <w:p w14:paraId="1DB71292" w14:textId="77777777" w:rsidR="00B91836" w:rsidRPr="0085552C" w:rsidRDefault="00B91836" w:rsidP="00B91836">
                  <w:pPr>
                    <w:rPr>
                      <w:rFonts w:ascii="Arial" w:hAnsi="Arial" w:cs="Arial"/>
                      <w:sz w:val="14"/>
                      <w:szCs w:val="14"/>
                    </w:rPr>
                  </w:pPr>
                  <w:r w:rsidRPr="0085552C">
                    <w:rPr>
                      <w:rFonts w:ascii="Arial" w:hAnsi="Arial" w:cs="Arial"/>
                      <w:sz w:val="14"/>
                      <w:szCs w:val="14"/>
                    </w:rPr>
                    <w:t xml:space="preserve">70 proc., nuo SE AC galios – </w:t>
                  </w:r>
                  <w:r w:rsidRPr="0085552C">
                    <w:rPr>
                      <w:rFonts w:ascii="Arial" w:hAnsi="Arial" w:cs="Arial"/>
                      <w:color w:val="FF0000"/>
                      <w:sz w:val="14"/>
                      <w:szCs w:val="14"/>
                    </w:rPr>
                    <w:t>x</w:t>
                  </w:r>
                  <w:r w:rsidRPr="0085552C">
                    <w:rPr>
                      <w:rFonts w:ascii="Arial" w:hAnsi="Arial" w:cs="Arial"/>
                      <w:sz w:val="14"/>
                      <w:szCs w:val="14"/>
                    </w:rPr>
                    <w:t xml:space="preserve"> kW</w:t>
                  </w:r>
                </w:p>
                <w:p w14:paraId="135023C3" w14:textId="77777777" w:rsidR="00B91836" w:rsidRPr="0085552C" w:rsidRDefault="00B91836" w:rsidP="00B91836">
                  <w:pPr>
                    <w:rPr>
                      <w:rFonts w:ascii="Arial" w:hAnsi="Arial" w:cs="Arial"/>
                      <w:sz w:val="14"/>
                      <w:szCs w:val="14"/>
                    </w:rPr>
                  </w:pPr>
                  <w:r w:rsidRPr="0085552C">
                    <w:rPr>
                      <w:rFonts w:ascii="Arial" w:hAnsi="Arial" w:cs="Arial"/>
                      <w:sz w:val="14"/>
                      <w:szCs w:val="14"/>
                    </w:rPr>
                    <w:t xml:space="preserve">(arba 50 proc. </w:t>
                  </w:r>
                  <w:r w:rsidRPr="0085552C">
                    <w:rPr>
                      <w:rFonts w:ascii="Arial" w:hAnsi="Arial" w:cs="Arial"/>
                      <w:color w:val="FF0000"/>
                      <w:sz w:val="14"/>
                      <w:szCs w:val="14"/>
                    </w:rPr>
                    <w:t>x</w:t>
                  </w:r>
                  <w:r w:rsidRPr="0085552C">
                    <w:rPr>
                      <w:rFonts w:ascii="Arial" w:hAnsi="Arial" w:cs="Arial"/>
                      <w:sz w:val="14"/>
                      <w:szCs w:val="14"/>
                    </w:rPr>
                    <w:t xml:space="preserve"> kW galios jei nepakanka galingumo)</w:t>
                  </w:r>
                </w:p>
              </w:tc>
              <w:tc>
                <w:tcPr>
                  <w:tcW w:w="918" w:type="pct"/>
                  <w:vAlign w:val="center"/>
                </w:tcPr>
                <w:p w14:paraId="0478B693" w14:textId="7D8C3820" w:rsidR="00B91836" w:rsidRPr="0085552C" w:rsidRDefault="00B91836" w:rsidP="00F00D6C">
                  <w:pPr>
                    <w:ind w:right="-84"/>
                    <w:rPr>
                      <w:rStyle w:val="Komentaronuoroda"/>
                      <w:sz w:val="14"/>
                      <w:szCs w:val="14"/>
                    </w:rPr>
                  </w:pPr>
                  <w:r w:rsidRPr="00321A10">
                    <w:rPr>
                      <w:rFonts w:ascii="Arial" w:hAnsi="Arial" w:cs="Arial"/>
                      <w:sz w:val="14"/>
                      <w:szCs w:val="14"/>
                    </w:rPr>
                    <w:t>10 - 60 min</w:t>
                  </w:r>
                </w:p>
              </w:tc>
              <w:tc>
                <w:tcPr>
                  <w:tcW w:w="918" w:type="pct"/>
                </w:tcPr>
                <w:p w14:paraId="2600EADD" w14:textId="77777777" w:rsidR="00B91836" w:rsidRPr="0085552C" w:rsidRDefault="00B91836" w:rsidP="00B91836">
                  <w:pPr>
                    <w:rPr>
                      <w:rFonts w:ascii="Arial" w:hAnsi="Arial" w:cs="Arial"/>
                      <w:sz w:val="14"/>
                      <w:szCs w:val="14"/>
                    </w:rPr>
                  </w:pPr>
                </w:p>
              </w:tc>
              <w:tc>
                <w:tcPr>
                  <w:tcW w:w="893" w:type="pct"/>
                </w:tcPr>
                <w:p w14:paraId="0C3EE260" w14:textId="77777777" w:rsidR="00B91836" w:rsidRPr="0085552C" w:rsidRDefault="00B91836" w:rsidP="00B91836">
                  <w:pPr>
                    <w:rPr>
                      <w:rFonts w:ascii="Arial" w:hAnsi="Arial" w:cs="Arial"/>
                      <w:sz w:val="14"/>
                      <w:szCs w:val="14"/>
                    </w:rPr>
                  </w:pPr>
                </w:p>
              </w:tc>
              <w:tc>
                <w:tcPr>
                  <w:tcW w:w="893" w:type="pct"/>
                </w:tcPr>
                <w:p w14:paraId="637F384B" w14:textId="77777777" w:rsidR="00B91836" w:rsidRPr="0085552C" w:rsidRDefault="00B91836" w:rsidP="00B91836">
                  <w:pPr>
                    <w:rPr>
                      <w:rFonts w:ascii="Arial" w:hAnsi="Arial" w:cs="Arial"/>
                      <w:sz w:val="14"/>
                      <w:szCs w:val="14"/>
                    </w:rPr>
                  </w:pPr>
                </w:p>
              </w:tc>
            </w:tr>
          </w:tbl>
          <w:p w14:paraId="2B13A962" w14:textId="77777777" w:rsidR="00F8751D" w:rsidRDefault="00F8751D" w:rsidP="00F8751D">
            <w:pPr>
              <w:pStyle w:val="Default"/>
              <w:tabs>
                <w:tab w:val="left" w:pos="426"/>
              </w:tabs>
              <w:rPr>
                <w:sz w:val="16"/>
                <w:szCs w:val="16"/>
              </w:rPr>
            </w:pPr>
          </w:p>
          <w:p w14:paraId="719A04B4" w14:textId="4B12CB72" w:rsidR="00F8751D" w:rsidRPr="00A31998" w:rsidRDefault="00F8751D" w:rsidP="00F8751D">
            <w:pPr>
              <w:pStyle w:val="Default"/>
              <w:tabs>
                <w:tab w:val="left" w:pos="426"/>
              </w:tabs>
              <w:rPr>
                <w:sz w:val="18"/>
                <w:szCs w:val="18"/>
              </w:rPr>
            </w:pPr>
            <w:r>
              <w:rPr>
                <w:sz w:val="16"/>
                <w:szCs w:val="16"/>
              </w:rPr>
              <w:lastRenderedPageBreak/>
              <w:t xml:space="preserve">Kai kliento tipas gaminantis vartotojas: </w:t>
            </w:r>
            <w:r w:rsidRPr="002E6E66">
              <w:rPr>
                <w:color w:val="FF0000"/>
                <w:sz w:val="18"/>
                <w:szCs w:val="18"/>
              </w:rPr>
              <w:t>(jei neaktualu – ištrinti lentelę)</w:t>
            </w:r>
          </w:p>
          <w:tbl>
            <w:tblPr>
              <w:tblStyle w:val="Lentelstinklelis"/>
              <w:tblW w:w="4826" w:type="dxa"/>
              <w:tblLook w:val="04A0" w:firstRow="1" w:lastRow="0" w:firstColumn="1" w:lastColumn="0" w:noHBand="0" w:noVBand="1"/>
            </w:tblPr>
            <w:tblGrid>
              <w:gridCol w:w="1330"/>
              <w:gridCol w:w="886"/>
              <w:gridCol w:w="886"/>
              <w:gridCol w:w="862"/>
              <w:gridCol w:w="862"/>
            </w:tblGrid>
            <w:tr w:rsidR="00F8751D" w:rsidRPr="0085552C" w14:paraId="6CEE540D" w14:textId="77777777" w:rsidTr="009E543A">
              <w:tc>
                <w:tcPr>
                  <w:tcW w:w="1378" w:type="pct"/>
                </w:tcPr>
                <w:p w14:paraId="11C79883" w14:textId="77777777" w:rsidR="00F8751D" w:rsidRPr="0085552C" w:rsidRDefault="00F8751D" w:rsidP="00F8751D">
                  <w:pPr>
                    <w:jc w:val="both"/>
                    <w:rPr>
                      <w:rFonts w:ascii="Arial" w:hAnsi="Arial" w:cs="Arial"/>
                      <w:sz w:val="14"/>
                      <w:szCs w:val="14"/>
                    </w:rPr>
                  </w:pPr>
                </w:p>
              </w:tc>
              <w:tc>
                <w:tcPr>
                  <w:tcW w:w="918" w:type="pct"/>
                </w:tcPr>
                <w:p w14:paraId="31329409" w14:textId="77777777" w:rsidR="00F8751D" w:rsidRPr="0085552C" w:rsidRDefault="00F8751D" w:rsidP="00F8751D">
                  <w:pPr>
                    <w:jc w:val="both"/>
                    <w:rPr>
                      <w:rFonts w:ascii="Arial" w:hAnsi="Arial" w:cs="Arial"/>
                      <w:sz w:val="14"/>
                      <w:szCs w:val="14"/>
                    </w:rPr>
                  </w:pPr>
                </w:p>
              </w:tc>
              <w:tc>
                <w:tcPr>
                  <w:tcW w:w="2704" w:type="pct"/>
                  <w:gridSpan w:val="3"/>
                </w:tcPr>
                <w:p w14:paraId="7C65EAD1" w14:textId="77777777" w:rsidR="00F8751D" w:rsidRPr="0085552C" w:rsidRDefault="00F8751D" w:rsidP="00F8751D">
                  <w:pPr>
                    <w:jc w:val="center"/>
                    <w:rPr>
                      <w:rFonts w:ascii="Arial" w:hAnsi="Arial" w:cs="Arial"/>
                      <w:sz w:val="14"/>
                      <w:szCs w:val="14"/>
                    </w:rPr>
                  </w:pPr>
                  <w:r w:rsidRPr="0085552C">
                    <w:rPr>
                      <w:rFonts w:ascii="Arial" w:hAnsi="Arial" w:cs="Arial"/>
                      <w:sz w:val="14"/>
                      <w:szCs w:val="14"/>
                    </w:rPr>
                    <w:t>Duomenys iš DMS</w:t>
                  </w:r>
                </w:p>
              </w:tc>
            </w:tr>
            <w:tr w:rsidR="00F8751D" w:rsidRPr="0085552C" w14:paraId="10F1AC80" w14:textId="77777777" w:rsidTr="009E543A">
              <w:tc>
                <w:tcPr>
                  <w:tcW w:w="1378" w:type="pct"/>
                </w:tcPr>
                <w:p w14:paraId="0E1B67F1" w14:textId="77777777" w:rsidR="00F8751D" w:rsidRPr="0085552C" w:rsidRDefault="00F8751D" w:rsidP="00F8751D">
                  <w:pPr>
                    <w:ind w:right="-24"/>
                    <w:jc w:val="both"/>
                    <w:rPr>
                      <w:rFonts w:ascii="Arial" w:hAnsi="Arial" w:cs="Arial"/>
                      <w:sz w:val="14"/>
                      <w:szCs w:val="14"/>
                    </w:rPr>
                  </w:pPr>
                  <w:r w:rsidRPr="0085552C">
                    <w:rPr>
                      <w:rFonts w:ascii="Arial" w:hAnsi="Arial" w:cs="Arial"/>
                      <w:sz w:val="14"/>
                      <w:szCs w:val="14"/>
                    </w:rPr>
                    <w:t>Aktyvios galios ribojimo komanda iš ESO DMS</w:t>
                  </w:r>
                </w:p>
              </w:tc>
              <w:tc>
                <w:tcPr>
                  <w:tcW w:w="918" w:type="pct"/>
                </w:tcPr>
                <w:p w14:paraId="4C6F4DB6" w14:textId="77777777" w:rsidR="00F8751D" w:rsidRPr="0085552C" w:rsidRDefault="00F8751D" w:rsidP="00F8751D">
                  <w:pPr>
                    <w:jc w:val="both"/>
                    <w:rPr>
                      <w:rFonts w:ascii="Arial" w:hAnsi="Arial" w:cs="Arial"/>
                      <w:sz w:val="14"/>
                      <w:szCs w:val="14"/>
                    </w:rPr>
                  </w:pPr>
                  <w:r w:rsidRPr="0085552C">
                    <w:rPr>
                      <w:rFonts w:ascii="Arial" w:hAnsi="Arial" w:cs="Arial"/>
                      <w:sz w:val="14"/>
                      <w:szCs w:val="14"/>
                    </w:rPr>
                    <w:t>Komandos trukmė, min</w:t>
                  </w:r>
                </w:p>
              </w:tc>
              <w:tc>
                <w:tcPr>
                  <w:tcW w:w="918" w:type="pct"/>
                </w:tcPr>
                <w:p w14:paraId="65050BB1" w14:textId="77777777" w:rsidR="00F8751D" w:rsidRPr="0085552C" w:rsidRDefault="00F8751D" w:rsidP="00F8751D">
                  <w:pPr>
                    <w:jc w:val="both"/>
                    <w:rPr>
                      <w:rFonts w:ascii="Arial" w:hAnsi="Arial" w:cs="Arial"/>
                      <w:sz w:val="14"/>
                      <w:szCs w:val="14"/>
                    </w:rPr>
                  </w:pPr>
                  <w:r w:rsidRPr="0085552C">
                    <w:rPr>
                      <w:rFonts w:ascii="Arial" w:hAnsi="Arial" w:cs="Arial"/>
                      <w:sz w:val="14"/>
                      <w:szCs w:val="14"/>
                    </w:rPr>
                    <w:t xml:space="preserve">Komandos įvykdymo data ir laikas </w:t>
                  </w:r>
                </w:p>
              </w:tc>
              <w:tc>
                <w:tcPr>
                  <w:tcW w:w="893" w:type="pct"/>
                </w:tcPr>
                <w:p w14:paraId="0D9E7792" w14:textId="77777777" w:rsidR="00F8751D" w:rsidRPr="0085552C" w:rsidRDefault="00F8751D" w:rsidP="00F8751D">
                  <w:pPr>
                    <w:jc w:val="both"/>
                    <w:rPr>
                      <w:rFonts w:ascii="Arial" w:hAnsi="Arial" w:cs="Arial"/>
                      <w:sz w:val="14"/>
                      <w:szCs w:val="14"/>
                    </w:rPr>
                  </w:pPr>
                  <w:r w:rsidRPr="0085552C">
                    <w:rPr>
                      <w:rFonts w:ascii="Arial" w:hAnsi="Arial" w:cs="Arial"/>
                      <w:sz w:val="14"/>
                      <w:szCs w:val="14"/>
                    </w:rPr>
                    <w:t>Pradinė SE galia prieš komandos įvykdymą, kW</w:t>
                  </w:r>
                </w:p>
              </w:tc>
              <w:tc>
                <w:tcPr>
                  <w:tcW w:w="893" w:type="pct"/>
                </w:tcPr>
                <w:p w14:paraId="135DCF98" w14:textId="77777777" w:rsidR="00F8751D" w:rsidRPr="0085552C" w:rsidRDefault="00F8751D" w:rsidP="00F8751D">
                  <w:pPr>
                    <w:jc w:val="both"/>
                    <w:rPr>
                      <w:rFonts w:ascii="Arial" w:hAnsi="Arial" w:cs="Arial"/>
                      <w:sz w:val="14"/>
                      <w:szCs w:val="14"/>
                    </w:rPr>
                  </w:pPr>
                  <w:r w:rsidRPr="0085552C">
                    <w:rPr>
                      <w:rFonts w:ascii="Arial" w:hAnsi="Arial" w:cs="Arial"/>
                      <w:sz w:val="14"/>
                      <w:szCs w:val="14"/>
                    </w:rPr>
                    <w:t>SE galia po komandos įvykdymo, kW</w:t>
                  </w:r>
                </w:p>
              </w:tc>
            </w:tr>
            <w:tr w:rsidR="00F8751D" w:rsidRPr="0085552C" w14:paraId="14BB9C29" w14:textId="77777777" w:rsidTr="009E543A">
              <w:tc>
                <w:tcPr>
                  <w:tcW w:w="1378" w:type="pct"/>
                </w:tcPr>
                <w:p w14:paraId="22735968" w14:textId="77777777" w:rsidR="00F8751D" w:rsidRPr="0085552C" w:rsidRDefault="00F8751D" w:rsidP="00F8751D">
                  <w:pPr>
                    <w:rPr>
                      <w:rFonts w:ascii="Arial" w:hAnsi="Arial" w:cs="Arial"/>
                      <w:sz w:val="14"/>
                      <w:szCs w:val="14"/>
                    </w:rPr>
                  </w:pPr>
                  <w:r w:rsidRPr="0085552C">
                    <w:rPr>
                      <w:rFonts w:ascii="Arial" w:hAnsi="Arial" w:cs="Arial"/>
                      <w:sz w:val="14"/>
                      <w:szCs w:val="14"/>
                    </w:rPr>
                    <w:t>0 proc., nuo SE AC galios – 0 kW</w:t>
                  </w:r>
                </w:p>
              </w:tc>
              <w:tc>
                <w:tcPr>
                  <w:tcW w:w="918" w:type="pct"/>
                  <w:vAlign w:val="center"/>
                </w:tcPr>
                <w:p w14:paraId="3E39B962" w14:textId="0017CBF0" w:rsidR="00F8751D" w:rsidRPr="0085552C" w:rsidRDefault="00F8751D" w:rsidP="00F8751D">
                  <w:pPr>
                    <w:ind w:right="-84"/>
                    <w:rPr>
                      <w:rFonts w:ascii="Arial" w:hAnsi="Arial" w:cs="Arial"/>
                      <w:sz w:val="14"/>
                      <w:szCs w:val="14"/>
                    </w:rPr>
                  </w:pPr>
                  <w:r w:rsidRPr="00321A10">
                    <w:rPr>
                      <w:rFonts w:ascii="Arial" w:hAnsi="Arial" w:cs="Arial"/>
                      <w:sz w:val="14"/>
                      <w:szCs w:val="14"/>
                    </w:rPr>
                    <w:t xml:space="preserve">1 - </w:t>
                  </w:r>
                  <w:r w:rsidR="00DF0AD2">
                    <w:rPr>
                      <w:rFonts w:ascii="Arial" w:hAnsi="Arial" w:cs="Arial"/>
                      <w:sz w:val="14"/>
                      <w:szCs w:val="14"/>
                    </w:rPr>
                    <w:t>10</w:t>
                  </w:r>
                  <w:r>
                    <w:rPr>
                      <w:rFonts w:ascii="Arial" w:hAnsi="Arial" w:cs="Arial"/>
                      <w:sz w:val="14"/>
                      <w:szCs w:val="14"/>
                    </w:rPr>
                    <w:t xml:space="preserve"> </w:t>
                  </w:r>
                  <w:r w:rsidRPr="00321A10">
                    <w:rPr>
                      <w:rFonts w:ascii="Arial" w:hAnsi="Arial" w:cs="Arial"/>
                      <w:sz w:val="14"/>
                      <w:szCs w:val="14"/>
                    </w:rPr>
                    <w:t>min</w:t>
                  </w:r>
                </w:p>
              </w:tc>
              <w:tc>
                <w:tcPr>
                  <w:tcW w:w="918" w:type="pct"/>
                </w:tcPr>
                <w:p w14:paraId="4789ACD5" w14:textId="77777777" w:rsidR="00F8751D" w:rsidRPr="0085552C" w:rsidRDefault="00F8751D" w:rsidP="00F8751D">
                  <w:pPr>
                    <w:rPr>
                      <w:rFonts w:ascii="Arial" w:hAnsi="Arial" w:cs="Arial"/>
                      <w:sz w:val="14"/>
                      <w:szCs w:val="14"/>
                    </w:rPr>
                  </w:pPr>
                </w:p>
              </w:tc>
              <w:tc>
                <w:tcPr>
                  <w:tcW w:w="893" w:type="pct"/>
                </w:tcPr>
                <w:p w14:paraId="07B8451E" w14:textId="77777777" w:rsidR="00F8751D" w:rsidRPr="0085552C" w:rsidRDefault="00F8751D" w:rsidP="00F8751D">
                  <w:pPr>
                    <w:rPr>
                      <w:rFonts w:ascii="Arial" w:hAnsi="Arial" w:cs="Arial"/>
                      <w:sz w:val="14"/>
                      <w:szCs w:val="14"/>
                    </w:rPr>
                  </w:pPr>
                </w:p>
              </w:tc>
              <w:tc>
                <w:tcPr>
                  <w:tcW w:w="893" w:type="pct"/>
                </w:tcPr>
                <w:p w14:paraId="43404C4A" w14:textId="77777777" w:rsidR="00F8751D" w:rsidRPr="0085552C" w:rsidRDefault="00F8751D" w:rsidP="00F8751D">
                  <w:pPr>
                    <w:rPr>
                      <w:rFonts w:ascii="Arial" w:hAnsi="Arial" w:cs="Arial"/>
                      <w:sz w:val="14"/>
                      <w:szCs w:val="14"/>
                    </w:rPr>
                  </w:pPr>
                </w:p>
              </w:tc>
            </w:tr>
          </w:tbl>
          <w:p w14:paraId="1C9A363F" w14:textId="4C4AE713" w:rsidR="00857367" w:rsidRPr="007C182C" w:rsidRDefault="00857367" w:rsidP="006E1B18">
            <w:pPr>
              <w:rPr>
                <w:rFonts w:ascii="Arial" w:hAnsi="Arial" w:cs="Arial"/>
                <w:sz w:val="16"/>
                <w:szCs w:val="16"/>
              </w:rPr>
            </w:pPr>
          </w:p>
        </w:tc>
        <w:tc>
          <w:tcPr>
            <w:tcW w:w="555" w:type="dxa"/>
          </w:tcPr>
          <w:p w14:paraId="631FD6D1" w14:textId="7F97859A" w:rsidR="00857367" w:rsidRPr="007C182C" w:rsidRDefault="00857367" w:rsidP="006E1B18">
            <w:pPr>
              <w:jc w:val="center"/>
              <w:rPr>
                <w:rFonts w:ascii="Arial" w:hAnsi="Arial" w:cs="Arial"/>
                <w:sz w:val="16"/>
                <w:szCs w:val="16"/>
              </w:rPr>
            </w:pPr>
            <w:r w:rsidRPr="00EC2A42">
              <w:rPr>
                <w:rFonts w:ascii="Arial" w:hAnsi="Arial" w:cs="Arial"/>
                <w:sz w:val="16"/>
                <w:szCs w:val="16"/>
              </w:rPr>
              <w:lastRenderedPageBreak/>
              <w:t>X</w:t>
            </w:r>
          </w:p>
        </w:tc>
        <w:tc>
          <w:tcPr>
            <w:tcW w:w="464" w:type="dxa"/>
          </w:tcPr>
          <w:p w14:paraId="5780F826" w14:textId="022B7CFE" w:rsidR="00857367" w:rsidRPr="007C182C" w:rsidRDefault="00857367" w:rsidP="006E1B18">
            <w:pPr>
              <w:jc w:val="center"/>
              <w:rPr>
                <w:rFonts w:ascii="Segoe UI Symbol" w:hAnsi="Segoe UI Symbol" w:cs="Segoe UI Symbol"/>
                <w:sz w:val="16"/>
                <w:szCs w:val="16"/>
                <w:lang w:val="en-US"/>
              </w:rPr>
            </w:pPr>
            <w:r w:rsidRPr="00EC2A42">
              <w:rPr>
                <w:rFonts w:ascii="Arial" w:hAnsi="Arial" w:cs="Arial"/>
                <w:sz w:val="16"/>
                <w:szCs w:val="16"/>
              </w:rPr>
              <w:t>X</w:t>
            </w:r>
          </w:p>
        </w:tc>
        <w:tc>
          <w:tcPr>
            <w:tcW w:w="981" w:type="dxa"/>
          </w:tcPr>
          <w:p w14:paraId="013A717E" w14:textId="4E7D29DB" w:rsidR="00857367" w:rsidRPr="00EC2A42" w:rsidRDefault="00857367" w:rsidP="006E1B18">
            <w:pPr>
              <w:jc w:val="center"/>
              <w:rPr>
                <w:rFonts w:ascii="Arial" w:hAnsi="Arial" w:cs="Arial"/>
                <w:sz w:val="16"/>
                <w:szCs w:val="16"/>
              </w:rPr>
            </w:pPr>
            <w:r w:rsidRPr="00EC2A42">
              <w:rPr>
                <w:rFonts w:ascii="Arial" w:hAnsi="Arial" w:cs="Arial"/>
                <w:sz w:val="16"/>
                <w:szCs w:val="16"/>
              </w:rPr>
              <w:t>X</w:t>
            </w:r>
          </w:p>
        </w:tc>
      </w:tr>
      <w:tr w:rsidR="00857367" w:rsidRPr="007C182C" w14:paraId="022E61BF" w14:textId="02429E77" w:rsidTr="00857367">
        <w:trPr>
          <w:trHeight w:val="351"/>
          <w:jc w:val="center"/>
        </w:trPr>
        <w:tc>
          <w:tcPr>
            <w:tcW w:w="475" w:type="dxa"/>
          </w:tcPr>
          <w:p w14:paraId="28AD36C6" w14:textId="77777777" w:rsidR="00857367" w:rsidRDefault="00857367" w:rsidP="00857367">
            <w:pPr>
              <w:jc w:val="center"/>
              <w:rPr>
                <w:rFonts w:ascii="Arial" w:hAnsi="Arial" w:cs="Arial"/>
                <w:b/>
                <w:bCs/>
                <w:sz w:val="16"/>
                <w:szCs w:val="16"/>
                <w:lang w:val="en-US"/>
              </w:rPr>
            </w:pPr>
            <w:r>
              <w:rPr>
                <w:rFonts w:ascii="Arial" w:hAnsi="Arial" w:cs="Arial"/>
                <w:b/>
                <w:bCs/>
                <w:sz w:val="16"/>
                <w:szCs w:val="16"/>
                <w:lang w:val="en-US"/>
              </w:rPr>
              <w:t>4.</w:t>
            </w:r>
          </w:p>
        </w:tc>
        <w:tc>
          <w:tcPr>
            <w:tcW w:w="1771" w:type="dxa"/>
            <w:vAlign w:val="center"/>
          </w:tcPr>
          <w:p w14:paraId="181B135D" w14:textId="7542BC59" w:rsidR="00857367" w:rsidRPr="00DB30E6" w:rsidRDefault="00857367" w:rsidP="00857367">
            <w:pPr>
              <w:rPr>
                <w:rFonts w:ascii="Arial" w:hAnsi="Arial" w:cs="Arial"/>
                <w:sz w:val="16"/>
                <w:szCs w:val="16"/>
              </w:rPr>
            </w:pPr>
            <w:r>
              <w:rPr>
                <w:rFonts w:ascii="Arial" w:hAnsi="Arial" w:cs="Arial"/>
                <w:sz w:val="16"/>
                <w:szCs w:val="16"/>
              </w:rPr>
              <w:t>Paklaida</w:t>
            </w:r>
            <w:r w:rsidR="006C0639">
              <w:rPr>
                <w:rFonts w:ascii="Arial" w:hAnsi="Arial" w:cs="Arial"/>
                <w:sz w:val="16"/>
                <w:szCs w:val="16"/>
              </w:rPr>
              <w:t xml:space="preserve"> (</w:t>
            </w:r>
            <w:r w:rsidR="009B0879">
              <w:rPr>
                <w:rFonts w:ascii="Arial" w:hAnsi="Arial" w:cs="Arial"/>
                <w:sz w:val="16"/>
                <w:szCs w:val="16"/>
              </w:rPr>
              <w:t>patikra netaikoma, kai kliento tipas gaminantis vartotojas)</w:t>
            </w:r>
          </w:p>
        </w:tc>
        <w:tc>
          <w:tcPr>
            <w:tcW w:w="6358" w:type="dxa"/>
            <w:vAlign w:val="center"/>
          </w:tcPr>
          <w:p w14:paraId="61C28A8F" w14:textId="77777777" w:rsidR="00857367" w:rsidRDefault="00857367" w:rsidP="00857367">
            <w:pPr>
              <w:rPr>
                <w:rFonts w:ascii="Arial" w:hAnsi="Arial" w:cs="Arial"/>
                <w:noProof/>
                <w:sz w:val="16"/>
                <w:szCs w:val="16"/>
              </w:rPr>
            </w:pPr>
            <w:r w:rsidRPr="00604339">
              <w:rPr>
                <w:rFonts w:ascii="Arial" w:hAnsi="Arial" w:cs="Arial"/>
                <w:sz w:val="16"/>
                <w:szCs w:val="16"/>
              </w:rPr>
              <w:t xml:space="preserve">Tarp </w:t>
            </w:r>
            <w:r>
              <w:rPr>
                <w:rFonts w:ascii="Arial" w:hAnsi="Arial" w:cs="Arial"/>
                <w:sz w:val="16"/>
                <w:szCs w:val="16"/>
              </w:rPr>
              <w:t xml:space="preserve">valdymo komandos </w:t>
            </w:r>
            <w:proofErr w:type="spellStart"/>
            <w:r>
              <w:rPr>
                <w:rFonts w:ascii="Arial" w:hAnsi="Arial" w:cs="Arial"/>
                <w:sz w:val="16"/>
                <w:szCs w:val="16"/>
              </w:rPr>
              <w:t>Pset</w:t>
            </w:r>
            <w:proofErr w:type="spellEnd"/>
            <w:r>
              <w:rPr>
                <w:rFonts w:ascii="Arial" w:hAnsi="Arial" w:cs="Arial"/>
                <w:sz w:val="16"/>
                <w:szCs w:val="16"/>
              </w:rPr>
              <w:t xml:space="preserve"> ir matavimo </w:t>
            </w:r>
            <w:proofErr w:type="spellStart"/>
            <w:r>
              <w:rPr>
                <w:rFonts w:ascii="Arial" w:hAnsi="Arial" w:cs="Arial"/>
                <w:sz w:val="16"/>
                <w:szCs w:val="16"/>
              </w:rPr>
              <w:t>Pset</w:t>
            </w:r>
            <w:proofErr w:type="spellEnd"/>
            <w:r>
              <w:rPr>
                <w:rFonts w:ascii="Arial" w:hAnsi="Arial" w:cs="Arial"/>
                <w:sz w:val="16"/>
                <w:szCs w:val="16"/>
              </w:rPr>
              <w:t xml:space="preserve"> reikšmių </w:t>
            </w:r>
            <w:r w:rsidRPr="00604339">
              <w:rPr>
                <w:rFonts w:ascii="Arial" w:hAnsi="Arial" w:cs="Arial"/>
                <w:sz w:val="16"/>
                <w:szCs w:val="16"/>
              </w:rPr>
              <w:t>paklaida nevir</w:t>
            </w:r>
            <w:r>
              <w:rPr>
                <w:rFonts w:ascii="Arial" w:hAnsi="Arial" w:cs="Arial"/>
                <w:sz w:val="16"/>
                <w:szCs w:val="16"/>
              </w:rPr>
              <w:t>šija</w:t>
            </w:r>
            <w:r w:rsidRPr="00604339">
              <w:rPr>
                <w:rFonts w:ascii="Arial" w:hAnsi="Arial" w:cs="Arial"/>
                <w:sz w:val="16"/>
                <w:szCs w:val="16"/>
              </w:rPr>
              <w:t xml:space="preserve"> </w:t>
            </w:r>
            <w:r w:rsidRPr="0085552C">
              <w:rPr>
                <w:rFonts w:ascii="Arial" w:hAnsi="Arial" w:cs="Arial"/>
                <w:b/>
                <w:bCs/>
                <w:sz w:val="16"/>
                <w:szCs w:val="16"/>
              </w:rPr>
              <w:t>5%.</w:t>
            </w:r>
          </w:p>
        </w:tc>
        <w:tc>
          <w:tcPr>
            <w:tcW w:w="5052" w:type="dxa"/>
          </w:tcPr>
          <w:p w14:paraId="7F4A7D7E" w14:textId="77777777" w:rsidR="00857367" w:rsidRPr="007C182C" w:rsidRDefault="00857367" w:rsidP="00857367">
            <w:pPr>
              <w:rPr>
                <w:rFonts w:ascii="Arial" w:hAnsi="Arial" w:cs="Arial"/>
                <w:sz w:val="16"/>
                <w:szCs w:val="16"/>
              </w:rPr>
            </w:pPr>
          </w:p>
        </w:tc>
        <w:tc>
          <w:tcPr>
            <w:tcW w:w="555" w:type="dxa"/>
          </w:tcPr>
          <w:p w14:paraId="67BD3A0A" w14:textId="19176B80" w:rsidR="00857367" w:rsidRPr="007C182C" w:rsidRDefault="00857367" w:rsidP="00857367">
            <w:pPr>
              <w:jc w:val="center"/>
              <w:rPr>
                <w:rFonts w:ascii="Arial" w:hAnsi="Arial" w:cs="Arial"/>
                <w:sz w:val="16"/>
                <w:szCs w:val="16"/>
              </w:rPr>
            </w:pPr>
            <w:r w:rsidRPr="00EC2A42">
              <w:rPr>
                <w:rFonts w:ascii="Arial" w:hAnsi="Arial" w:cs="Arial"/>
                <w:sz w:val="16"/>
                <w:szCs w:val="16"/>
              </w:rPr>
              <w:t>X</w:t>
            </w:r>
          </w:p>
        </w:tc>
        <w:tc>
          <w:tcPr>
            <w:tcW w:w="464" w:type="dxa"/>
          </w:tcPr>
          <w:p w14:paraId="616887CB" w14:textId="5A19F4F4" w:rsidR="00857367" w:rsidRPr="007C182C" w:rsidRDefault="00857367" w:rsidP="00857367">
            <w:pPr>
              <w:jc w:val="center"/>
              <w:rPr>
                <w:rFonts w:ascii="Segoe UI Symbol" w:hAnsi="Segoe UI Symbol" w:cs="Segoe UI Symbol"/>
                <w:sz w:val="16"/>
                <w:szCs w:val="16"/>
                <w:lang w:val="en-US"/>
              </w:rPr>
            </w:pPr>
            <w:r w:rsidRPr="00EC2A42">
              <w:rPr>
                <w:rFonts w:ascii="Arial" w:hAnsi="Arial" w:cs="Arial"/>
                <w:sz w:val="16"/>
                <w:szCs w:val="16"/>
              </w:rPr>
              <w:t>X</w:t>
            </w:r>
          </w:p>
        </w:tc>
        <w:tc>
          <w:tcPr>
            <w:tcW w:w="981" w:type="dxa"/>
          </w:tcPr>
          <w:p w14:paraId="50C5F500" w14:textId="1C65ADF0" w:rsidR="00857367" w:rsidRPr="00EC2A42" w:rsidRDefault="00857367" w:rsidP="00857367">
            <w:pPr>
              <w:jc w:val="center"/>
              <w:rPr>
                <w:rFonts w:ascii="Arial" w:hAnsi="Arial" w:cs="Arial"/>
                <w:sz w:val="16"/>
                <w:szCs w:val="16"/>
              </w:rPr>
            </w:pPr>
            <w:r w:rsidRPr="007027EC">
              <w:rPr>
                <w:rFonts w:ascii="Arial" w:hAnsi="Arial" w:cs="Arial"/>
                <w:sz w:val="16"/>
                <w:szCs w:val="16"/>
              </w:rPr>
              <w:t>X</w:t>
            </w:r>
          </w:p>
        </w:tc>
      </w:tr>
      <w:tr w:rsidR="00857367" w:rsidRPr="007C182C" w14:paraId="29C97346" w14:textId="60341677" w:rsidTr="00857367">
        <w:trPr>
          <w:trHeight w:val="351"/>
          <w:jc w:val="center"/>
        </w:trPr>
        <w:tc>
          <w:tcPr>
            <w:tcW w:w="475" w:type="dxa"/>
          </w:tcPr>
          <w:p w14:paraId="48689E8C" w14:textId="77777777" w:rsidR="00857367" w:rsidRDefault="00857367" w:rsidP="00857367">
            <w:pPr>
              <w:jc w:val="center"/>
              <w:rPr>
                <w:rFonts w:ascii="Arial" w:hAnsi="Arial" w:cs="Arial"/>
                <w:b/>
                <w:bCs/>
                <w:sz w:val="16"/>
                <w:szCs w:val="16"/>
                <w:lang w:val="en-US"/>
              </w:rPr>
            </w:pPr>
            <w:r>
              <w:rPr>
                <w:rFonts w:ascii="Arial" w:hAnsi="Arial" w:cs="Arial"/>
                <w:b/>
                <w:bCs/>
                <w:sz w:val="16"/>
                <w:szCs w:val="16"/>
                <w:lang w:val="en-US"/>
              </w:rPr>
              <w:t>5.</w:t>
            </w:r>
          </w:p>
        </w:tc>
        <w:tc>
          <w:tcPr>
            <w:tcW w:w="1771" w:type="dxa"/>
            <w:vAlign w:val="center"/>
          </w:tcPr>
          <w:p w14:paraId="7097499C" w14:textId="77777777" w:rsidR="00857367" w:rsidRDefault="00857367" w:rsidP="00857367">
            <w:pPr>
              <w:rPr>
                <w:rFonts w:ascii="Arial" w:hAnsi="Arial" w:cs="Arial"/>
                <w:sz w:val="16"/>
                <w:szCs w:val="16"/>
              </w:rPr>
            </w:pPr>
            <w:r>
              <w:rPr>
                <w:rFonts w:ascii="Arial" w:hAnsi="Arial" w:cs="Arial"/>
                <w:sz w:val="16"/>
                <w:szCs w:val="16"/>
              </w:rPr>
              <w:t>Reakcijos laikas</w:t>
            </w:r>
          </w:p>
        </w:tc>
        <w:tc>
          <w:tcPr>
            <w:tcW w:w="6358" w:type="dxa"/>
            <w:vAlign w:val="center"/>
          </w:tcPr>
          <w:p w14:paraId="76EFD3F7" w14:textId="77777777" w:rsidR="00857367" w:rsidRPr="00C90298" w:rsidRDefault="00857367" w:rsidP="00857367">
            <w:pPr>
              <w:rPr>
                <w:rFonts w:ascii="Arial" w:hAnsi="Arial" w:cs="Arial"/>
                <w:sz w:val="16"/>
                <w:szCs w:val="16"/>
              </w:rPr>
            </w:pPr>
            <w:r>
              <w:rPr>
                <w:rFonts w:ascii="Arial" w:hAnsi="Arial" w:cs="Arial"/>
                <w:sz w:val="16"/>
                <w:szCs w:val="16"/>
              </w:rPr>
              <w:t xml:space="preserve">Elektrinės reakcijos laikas į </w:t>
            </w:r>
            <w:proofErr w:type="spellStart"/>
            <w:r>
              <w:rPr>
                <w:rFonts w:ascii="Arial" w:hAnsi="Arial" w:cs="Arial"/>
                <w:sz w:val="16"/>
                <w:szCs w:val="16"/>
              </w:rPr>
              <w:t>Pset</w:t>
            </w:r>
            <w:proofErr w:type="spellEnd"/>
            <w:r>
              <w:rPr>
                <w:rFonts w:ascii="Arial" w:hAnsi="Arial" w:cs="Arial"/>
                <w:sz w:val="16"/>
                <w:szCs w:val="16"/>
              </w:rPr>
              <w:t xml:space="preserve"> komandą neviršija </w:t>
            </w:r>
            <w:r w:rsidRPr="0085552C">
              <w:rPr>
                <w:rFonts w:ascii="Arial" w:hAnsi="Arial" w:cs="Arial"/>
                <w:b/>
                <w:bCs/>
                <w:sz w:val="16"/>
                <w:szCs w:val="16"/>
              </w:rPr>
              <w:t>60s</w:t>
            </w:r>
            <w:r>
              <w:rPr>
                <w:rFonts w:ascii="Arial" w:hAnsi="Arial" w:cs="Arial"/>
                <w:sz w:val="16"/>
                <w:szCs w:val="16"/>
              </w:rPr>
              <w:t>.</w:t>
            </w:r>
          </w:p>
        </w:tc>
        <w:tc>
          <w:tcPr>
            <w:tcW w:w="5052" w:type="dxa"/>
          </w:tcPr>
          <w:p w14:paraId="69A392F4" w14:textId="77777777" w:rsidR="00857367" w:rsidRPr="007C182C" w:rsidRDefault="00857367" w:rsidP="00857367">
            <w:pPr>
              <w:rPr>
                <w:rFonts w:ascii="Arial" w:hAnsi="Arial" w:cs="Arial"/>
                <w:sz w:val="16"/>
                <w:szCs w:val="16"/>
              </w:rPr>
            </w:pPr>
          </w:p>
        </w:tc>
        <w:tc>
          <w:tcPr>
            <w:tcW w:w="555" w:type="dxa"/>
          </w:tcPr>
          <w:p w14:paraId="43498DF5" w14:textId="074F1D4D" w:rsidR="00857367" w:rsidRPr="007C182C" w:rsidRDefault="00857367" w:rsidP="00857367">
            <w:pPr>
              <w:jc w:val="center"/>
              <w:rPr>
                <w:rFonts w:ascii="Arial" w:hAnsi="Arial" w:cs="Arial"/>
                <w:sz w:val="16"/>
                <w:szCs w:val="16"/>
              </w:rPr>
            </w:pPr>
            <w:r w:rsidRPr="00EC2A42">
              <w:rPr>
                <w:rFonts w:ascii="Arial" w:hAnsi="Arial" w:cs="Arial"/>
                <w:sz w:val="16"/>
                <w:szCs w:val="16"/>
              </w:rPr>
              <w:t>X</w:t>
            </w:r>
          </w:p>
        </w:tc>
        <w:tc>
          <w:tcPr>
            <w:tcW w:w="464" w:type="dxa"/>
          </w:tcPr>
          <w:p w14:paraId="77D7B862" w14:textId="49ABC44E" w:rsidR="00857367" w:rsidRPr="00C90298" w:rsidRDefault="00857367" w:rsidP="00857367">
            <w:pPr>
              <w:jc w:val="center"/>
              <w:rPr>
                <w:rFonts w:ascii="Segoe UI Symbol" w:hAnsi="Segoe UI Symbol" w:cs="Segoe UI Symbol"/>
                <w:sz w:val="16"/>
                <w:szCs w:val="16"/>
              </w:rPr>
            </w:pPr>
            <w:r w:rsidRPr="00EC2A42">
              <w:rPr>
                <w:rFonts w:ascii="Arial" w:hAnsi="Arial" w:cs="Arial"/>
                <w:sz w:val="16"/>
                <w:szCs w:val="16"/>
              </w:rPr>
              <w:t>X</w:t>
            </w:r>
          </w:p>
        </w:tc>
        <w:tc>
          <w:tcPr>
            <w:tcW w:w="981" w:type="dxa"/>
          </w:tcPr>
          <w:p w14:paraId="494EAAE5" w14:textId="03CE98A6" w:rsidR="00857367" w:rsidRPr="00EC2A42" w:rsidRDefault="00857367" w:rsidP="00857367">
            <w:pPr>
              <w:jc w:val="center"/>
              <w:rPr>
                <w:rFonts w:ascii="Arial" w:hAnsi="Arial" w:cs="Arial"/>
                <w:sz w:val="16"/>
                <w:szCs w:val="16"/>
              </w:rPr>
            </w:pPr>
            <w:r w:rsidRPr="007027EC">
              <w:rPr>
                <w:rFonts w:ascii="Arial" w:hAnsi="Arial" w:cs="Arial"/>
                <w:sz w:val="16"/>
                <w:szCs w:val="16"/>
              </w:rPr>
              <w:t>X</w:t>
            </w:r>
          </w:p>
        </w:tc>
      </w:tr>
      <w:tr w:rsidR="00857367" w:rsidRPr="007C182C" w14:paraId="01B16E67" w14:textId="5A1D9712" w:rsidTr="00857367">
        <w:trPr>
          <w:trHeight w:val="329"/>
          <w:jc w:val="center"/>
        </w:trPr>
        <w:tc>
          <w:tcPr>
            <w:tcW w:w="475" w:type="dxa"/>
          </w:tcPr>
          <w:p w14:paraId="30581F05" w14:textId="77777777" w:rsidR="00857367" w:rsidRDefault="00857367" w:rsidP="00857367">
            <w:pPr>
              <w:jc w:val="center"/>
              <w:rPr>
                <w:rFonts w:ascii="Arial" w:hAnsi="Arial" w:cs="Arial"/>
                <w:b/>
                <w:bCs/>
                <w:sz w:val="16"/>
                <w:szCs w:val="16"/>
                <w:lang w:val="en-US"/>
              </w:rPr>
            </w:pPr>
            <w:r>
              <w:rPr>
                <w:rFonts w:ascii="Arial" w:hAnsi="Arial" w:cs="Arial"/>
                <w:b/>
                <w:bCs/>
                <w:sz w:val="16"/>
                <w:szCs w:val="16"/>
                <w:lang w:val="en-US"/>
              </w:rPr>
              <w:t>6.</w:t>
            </w:r>
          </w:p>
        </w:tc>
        <w:tc>
          <w:tcPr>
            <w:tcW w:w="1771" w:type="dxa"/>
            <w:vAlign w:val="center"/>
          </w:tcPr>
          <w:p w14:paraId="3FAACD72" w14:textId="77777777" w:rsidR="00857367" w:rsidRPr="00DB30E6" w:rsidRDefault="00857367" w:rsidP="00857367">
            <w:pPr>
              <w:rPr>
                <w:rFonts w:ascii="Arial" w:hAnsi="Arial" w:cs="Arial"/>
                <w:sz w:val="16"/>
                <w:szCs w:val="16"/>
              </w:rPr>
            </w:pPr>
            <w:proofErr w:type="spellStart"/>
            <w:r>
              <w:rPr>
                <w:rFonts w:ascii="Arial" w:hAnsi="Arial" w:cs="Arial"/>
                <w:sz w:val="16"/>
                <w:szCs w:val="16"/>
              </w:rPr>
              <w:t>Pset</w:t>
            </w:r>
            <w:proofErr w:type="spellEnd"/>
            <w:r>
              <w:rPr>
                <w:rFonts w:ascii="Arial" w:hAnsi="Arial" w:cs="Arial"/>
                <w:sz w:val="16"/>
                <w:szCs w:val="16"/>
              </w:rPr>
              <w:t xml:space="preserve"> patikros rezultatų pateikimas</w:t>
            </w:r>
          </w:p>
        </w:tc>
        <w:tc>
          <w:tcPr>
            <w:tcW w:w="6358" w:type="dxa"/>
            <w:vAlign w:val="center"/>
          </w:tcPr>
          <w:p w14:paraId="723273BD" w14:textId="11C04B52" w:rsidR="00857367" w:rsidRDefault="00857367" w:rsidP="00857367">
            <w:pPr>
              <w:rPr>
                <w:rFonts w:ascii="Arial" w:hAnsi="Arial" w:cs="Arial"/>
                <w:sz w:val="16"/>
                <w:szCs w:val="16"/>
              </w:rPr>
            </w:pPr>
            <w:r>
              <w:rPr>
                <w:rFonts w:ascii="Arial" w:hAnsi="Arial" w:cs="Arial"/>
                <w:sz w:val="16"/>
                <w:szCs w:val="16"/>
              </w:rPr>
              <w:t xml:space="preserve">Pridedamos </w:t>
            </w:r>
            <w:proofErr w:type="spellStart"/>
            <w:r>
              <w:rPr>
                <w:rFonts w:ascii="Arial" w:hAnsi="Arial" w:cs="Arial"/>
                <w:sz w:val="16"/>
                <w:szCs w:val="16"/>
              </w:rPr>
              <w:t>Pset</w:t>
            </w:r>
            <w:proofErr w:type="spellEnd"/>
            <w:r>
              <w:rPr>
                <w:rFonts w:ascii="Arial" w:hAnsi="Arial" w:cs="Arial"/>
                <w:sz w:val="16"/>
                <w:szCs w:val="16"/>
              </w:rPr>
              <w:t xml:space="preserve"> funkcijos patikros rezultatai (ekranvaizdžiai iš DMS sistemos).</w:t>
            </w:r>
          </w:p>
          <w:p w14:paraId="1916525F" w14:textId="2B820F34" w:rsidR="00857367" w:rsidRPr="006E1B18" w:rsidRDefault="00857367" w:rsidP="00857367">
            <w:pPr>
              <w:rPr>
                <w:rFonts w:ascii="Arial" w:hAnsi="Arial" w:cs="Arial"/>
                <w:sz w:val="16"/>
                <w:szCs w:val="16"/>
              </w:rPr>
            </w:pPr>
            <w:r w:rsidRPr="006E1B18">
              <w:rPr>
                <w:rFonts w:ascii="Arial" w:hAnsi="Arial" w:cs="Arial"/>
                <w:sz w:val="16"/>
                <w:szCs w:val="16"/>
              </w:rPr>
              <w:t>(Ekranvaizdžiai iš DMS sistemos pateikiami esant neatitikimams)</w:t>
            </w:r>
          </w:p>
          <w:p w14:paraId="169864F6" w14:textId="0ACC946B" w:rsidR="00857367" w:rsidRDefault="00857367" w:rsidP="00857367">
            <w:pPr>
              <w:rPr>
                <w:rFonts w:ascii="Arial" w:hAnsi="Arial" w:cs="Arial"/>
                <w:sz w:val="16"/>
                <w:szCs w:val="16"/>
              </w:rPr>
            </w:pPr>
          </w:p>
        </w:tc>
        <w:tc>
          <w:tcPr>
            <w:tcW w:w="5052" w:type="dxa"/>
          </w:tcPr>
          <w:p w14:paraId="6F65DCF9" w14:textId="77777777" w:rsidR="00857367" w:rsidRPr="007C182C" w:rsidRDefault="00857367" w:rsidP="00857367">
            <w:pPr>
              <w:rPr>
                <w:rFonts w:ascii="Arial" w:hAnsi="Arial" w:cs="Arial"/>
                <w:sz w:val="16"/>
                <w:szCs w:val="16"/>
              </w:rPr>
            </w:pPr>
          </w:p>
        </w:tc>
        <w:tc>
          <w:tcPr>
            <w:tcW w:w="555" w:type="dxa"/>
          </w:tcPr>
          <w:p w14:paraId="31DB31B9" w14:textId="5521F435" w:rsidR="00857367" w:rsidRPr="007C182C" w:rsidRDefault="00857367" w:rsidP="00857367">
            <w:pPr>
              <w:jc w:val="center"/>
              <w:rPr>
                <w:rFonts w:ascii="Arial" w:hAnsi="Arial" w:cs="Arial"/>
                <w:sz w:val="16"/>
                <w:szCs w:val="16"/>
              </w:rPr>
            </w:pPr>
            <w:r w:rsidRPr="00EC2A42">
              <w:rPr>
                <w:rFonts w:ascii="Arial" w:hAnsi="Arial" w:cs="Arial"/>
                <w:sz w:val="16"/>
                <w:szCs w:val="16"/>
              </w:rPr>
              <w:t>X</w:t>
            </w:r>
          </w:p>
        </w:tc>
        <w:tc>
          <w:tcPr>
            <w:tcW w:w="464" w:type="dxa"/>
          </w:tcPr>
          <w:p w14:paraId="410F4406" w14:textId="7D6EDA78" w:rsidR="00857367" w:rsidRPr="00814D58" w:rsidRDefault="00857367" w:rsidP="00857367">
            <w:pPr>
              <w:jc w:val="center"/>
              <w:rPr>
                <w:rFonts w:ascii="Segoe UI Symbol" w:hAnsi="Segoe UI Symbol" w:cs="Segoe UI Symbol"/>
                <w:sz w:val="16"/>
                <w:szCs w:val="16"/>
              </w:rPr>
            </w:pPr>
            <w:r w:rsidRPr="00EC2A42">
              <w:rPr>
                <w:rFonts w:ascii="Arial" w:hAnsi="Arial" w:cs="Arial"/>
                <w:sz w:val="16"/>
                <w:szCs w:val="16"/>
              </w:rPr>
              <w:t>X</w:t>
            </w:r>
          </w:p>
        </w:tc>
        <w:tc>
          <w:tcPr>
            <w:tcW w:w="981" w:type="dxa"/>
          </w:tcPr>
          <w:p w14:paraId="3C3972C5" w14:textId="27C2BE38" w:rsidR="00857367" w:rsidRPr="00EC2A42" w:rsidRDefault="00857367" w:rsidP="00857367">
            <w:pPr>
              <w:jc w:val="center"/>
              <w:rPr>
                <w:rFonts w:ascii="Arial" w:hAnsi="Arial" w:cs="Arial"/>
                <w:sz w:val="16"/>
                <w:szCs w:val="16"/>
              </w:rPr>
            </w:pPr>
            <w:r w:rsidRPr="007027EC">
              <w:rPr>
                <w:rFonts w:ascii="Arial" w:hAnsi="Arial" w:cs="Arial"/>
                <w:sz w:val="16"/>
                <w:szCs w:val="16"/>
              </w:rPr>
              <w:t>X</w:t>
            </w:r>
          </w:p>
        </w:tc>
      </w:tr>
    </w:tbl>
    <w:p w14:paraId="0EE51F31" w14:textId="77777777" w:rsidR="008F46B0" w:rsidRDefault="008F46B0" w:rsidP="008F46B0">
      <w:pPr>
        <w:spacing w:after="0"/>
        <w:rPr>
          <w:rFonts w:ascii="Arial" w:hAnsi="Arial" w:cs="Arial"/>
          <w:color w:val="70AD47" w:themeColor="accent6"/>
          <w:sz w:val="14"/>
          <w:szCs w:val="16"/>
        </w:rPr>
      </w:pPr>
    </w:p>
    <w:bookmarkEnd w:id="0"/>
    <w:p w14:paraId="06EA5002" w14:textId="77777777" w:rsidR="008F46B0" w:rsidRDefault="008F46B0" w:rsidP="008F46B0">
      <w:pPr>
        <w:rPr>
          <w:rFonts w:ascii="Arial" w:hAnsi="Arial" w:cs="Arial"/>
          <w:color w:val="70AD47" w:themeColor="accent6"/>
          <w:sz w:val="14"/>
          <w:szCs w:val="16"/>
        </w:rPr>
      </w:pPr>
    </w:p>
    <w:p w14:paraId="75556966" w14:textId="77777777" w:rsidR="008F46B0" w:rsidRPr="006A3A62" w:rsidRDefault="008F46B0" w:rsidP="008F46B0">
      <w:pPr>
        <w:pStyle w:val="Default"/>
        <w:tabs>
          <w:tab w:val="left" w:pos="426"/>
        </w:tabs>
        <w:rPr>
          <w:sz w:val="18"/>
          <w:szCs w:val="18"/>
        </w:rPr>
      </w:pPr>
      <w:r w:rsidRPr="002F6D83">
        <w:rPr>
          <w:b/>
          <w:bCs/>
          <w:sz w:val="18"/>
          <w:szCs w:val="18"/>
        </w:rPr>
        <w:t>2 lentel</w:t>
      </w:r>
      <w:r w:rsidRPr="008702AB">
        <w:rPr>
          <w:b/>
          <w:bCs/>
          <w:sz w:val="18"/>
          <w:szCs w:val="18"/>
        </w:rPr>
        <w:t xml:space="preserve">ė. </w:t>
      </w:r>
      <w:r w:rsidRPr="00ED067B">
        <w:rPr>
          <w:sz w:val="18"/>
          <w:szCs w:val="18"/>
        </w:rPr>
        <w:t>Reaktyvios galios reguliavimo pagal įtampą Q(U)</w:t>
      </w:r>
      <w:r>
        <w:rPr>
          <w:sz w:val="18"/>
          <w:szCs w:val="18"/>
        </w:rPr>
        <w:t xml:space="preserve"> </w:t>
      </w:r>
      <w:r w:rsidRPr="00ED067B">
        <w:rPr>
          <w:sz w:val="18"/>
          <w:szCs w:val="18"/>
        </w:rPr>
        <w:t>funkcij</w:t>
      </w:r>
      <w:r>
        <w:rPr>
          <w:sz w:val="18"/>
          <w:szCs w:val="18"/>
        </w:rPr>
        <w:t xml:space="preserve">os patikra </w:t>
      </w:r>
      <w:r w:rsidRPr="002E6E66">
        <w:rPr>
          <w:color w:val="FF0000"/>
          <w:sz w:val="18"/>
          <w:szCs w:val="18"/>
        </w:rPr>
        <w:t>(jei neaktualu – ištrinti lentelę)</w:t>
      </w:r>
    </w:p>
    <w:tbl>
      <w:tblPr>
        <w:tblStyle w:val="Lentelstinklelis"/>
        <w:tblW w:w="15168" w:type="dxa"/>
        <w:tblInd w:w="-5" w:type="dxa"/>
        <w:tblLook w:val="04A0" w:firstRow="1" w:lastRow="0" w:firstColumn="1" w:lastColumn="0" w:noHBand="0" w:noVBand="1"/>
      </w:tblPr>
      <w:tblGrid>
        <w:gridCol w:w="567"/>
        <w:gridCol w:w="3261"/>
        <w:gridCol w:w="7229"/>
        <w:gridCol w:w="2977"/>
        <w:gridCol w:w="567"/>
        <w:gridCol w:w="567"/>
      </w:tblGrid>
      <w:tr w:rsidR="008F46B0" w:rsidRPr="007C182C" w14:paraId="528F805C" w14:textId="77777777" w:rsidTr="001C47E4">
        <w:trPr>
          <w:trHeight w:val="307"/>
        </w:trPr>
        <w:tc>
          <w:tcPr>
            <w:tcW w:w="567" w:type="dxa"/>
            <w:vMerge w:val="restart"/>
            <w:vAlign w:val="center"/>
            <w:hideMark/>
          </w:tcPr>
          <w:p w14:paraId="68B96C15" w14:textId="77777777" w:rsidR="008F46B0" w:rsidRPr="007C182C" w:rsidRDefault="008F46B0" w:rsidP="001C47E4">
            <w:pPr>
              <w:rPr>
                <w:rFonts w:ascii="Arial" w:hAnsi="Arial" w:cs="Arial"/>
                <w:sz w:val="16"/>
                <w:szCs w:val="16"/>
              </w:rPr>
            </w:pPr>
            <w:r w:rsidRPr="007C182C">
              <w:rPr>
                <w:rFonts w:ascii="Arial" w:hAnsi="Arial" w:cs="Arial"/>
                <w:b/>
                <w:bCs/>
                <w:sz w:val="16"/>
                <w:szCs w:val="16"/>
                <w:lang w:val="en-US"/>
              </w:rPr>
              <w:t>Nr.</w:t>
            </w:r>
          </w:p>
        </w:tc>
        <w:tc>
          <w:tcPr>
            <w:tcW w:w="3261" w:type="dxa"/>
            <w:vMerge w:val="restart"/>
            <w:vAlign w:val="center"/>
            <w:hideMark/>
          </w:tcPr>
          <w:p w14:paraId="2C744F8D" w14:textId="77777777" w:rsidR="008F46B0" w:rsidRPr="00C728C8" w:rsidRDefault="008F46B0" w:rsidP="001C47E4">
            <w:pPr>
              <w:rPr>
                <w:rFonts w:ascii="Arial" w:hAnsi="Arial" w:cs="Arial"/>
                <w:b/>
                <w:bCs/>
                <w:sz w:val="16"/>
                <w:szCs w:val="16"/>
                <w:lang w:val="en-US"/>
              </w:rPr>
            </w:pPr>
            <w:proofErr w:type="spellStart"/>
            <w:r w:rsidRPr="00C728C8">
              <w:rPr>
                <w:rFonts w:ascii="Arial" w:hAnsi="Arial" w:cs="Arial"/>
                <w:b/>
                <w:bCs/>
                <w:sz w:val="16"/>
                <w:szCs w:val="16"/>
                <w:lang w:val="en-US"/>
              </w:rPr>
              <w:t>Pavadinimas</w:t>
            </w:r>
            <w:proofErr w:type="spellEnd"/>
          </w:p>
          <w:p w14:paraId="051C999C" w14:textId="77777777" w:rsidR="008F46B0" w:rsidRPr="00C728C8" w:rsidRDefault="008F46B0" w:rsidP="001C47E4">
            <w:pPr>
              <w:rPr>
                <w:rFonts w:ascii="Arial" w:hAnsi="Arial" w:cs="Arial"/>
                <w:sz w:val="12"/>
                <w:szCs w:val="14"/>
              </w:rPr>
            </w:pPr>
            <w:proofErr w:type="spellStart"/>
            <w:r w:rsidRPr="00C728C8">
              <w:rPr>
                <w:rFonts w:ascii="Arial" w:hAnsi="Arial" w:cs="Arial"/>
                <w:sz w:val="12"/>
                <w:szCs w:val="14"/>
                <w:lang w:val="en-US"/>
              </w:rPr>
              <w:t>Nuoroda</w:t>
            </w:r>
            <w:proofErr w:type="spellEnd"/>
            <w:r w:rsidRPr="00C728C8">
              <w:rPr>
                <w:rFonts w:ascii="Arial" w:hAnsi="Arial" w:cs="Arial"/>
                <w:sz w:val="12"/>
                <w:szCs w:val="14"/>
                <w:lang w:val="en-US"/>
              </w:rPr>
              <w:t xml:space="preserve"> </w:t>
            </w:r>
            <w:r w:rsidRPr="00C728C8">
              <w:rPr>
                <w:rFonts w:ascii="Arial" w:hAnsi="Arial" w:cs="Arial"/>
                <w:sz w:val="12"/>
                <w:szCs w:val="14"/>
              </w:rPr>
              <w:t>į aktualų EN 50549 standarto punktą</w:t>
            </w:r>
          </w:p>
          <w:p w14:paraId="353DB0CB" w14:textId="77777777" w:rsidR="008F46B0" w:rsidRPr="00C728C8" w:rsidRDefault="008F46B0" w:rsidP="001C47E4">
            <w:pPr>
              <w:rPr>
                <w:rFonts w:ascii="Arial" w:hAnsi="Arial" w:cs="Arial"/>
                <w:sz w:val="12"/>
                <w:szCs w:val="14"/>
              </w:rPr>
            </w:pPr>
            <w:proofErr w:type="spellStart"/>
            <w:r w:rsidRPr="00C728C8">
              <w:rPr>
                <w:rFonts w:ascii="Arial" w:hAnsi="Arial" w:cs="Arial"/>
                <w:sz w:val="12"/>
                <w:szCs w:val="14"/>
                <w:lang w:val="en-US"/>
              </w:rPr>
              <w:t>Nuoroda</w:t>
            </w:r>
            <w:proofErr w:type="spellEnd"/>
            <w:r w:rsidRPr="00C728C8">
              <w:rPr>
                <w:rFonts w:ascii="Arial" w:hAnsi="Arial" w:cs="Arial"/>
                <w:sz w:val="12"/>
                <w:szCs w:val="14"/>
                <w:lang w:val="en-US"/>
              </w:rPr>
              <w:t xml:space="preserve"> </w:t>
            </w:r>
            <w:r w:rsidRPr="00C728C8">
              <w:rPr>
                <w:rFonts w:ascii="Arial" w:hAnsi="Arial" w:cs="Arial"/>
                <w:sz w:val="12"/>
                <w:szCs w:val="14"/>
              </w:rPr>
              <w:t>į aktualų ES reglamento 2016/631 punktą</w:t>
            </w:r>
          </w:p>
        </w:tc>
        <w:tc>
          <w:tcPr>
            <w:tcW w:w="7229" w:type="dxa"/>
            <w:vMerge w:val="restart"/>
            <w:vAlign w:val="center"/>
            <w:hideMark/>
          </w:tcPr>
          <w:p w14:paraId="1AB41B4A" w14:textId="77777777" w:rsidR="008F46B0" w:rsidRPr="007C182C" w:rsidRDefault="008F46B0" w:rsidP="001C47E4">
            <w:pPr>
              <w:rPr>
                <w:rFonts w:ascii="Arial" w:hAnsi="Arial" w:cs="Arial"/>
                <w:sz w:val="16"/>
                <w:szCs w:val="16"/>
              </w:rPr>
            </w:pPr>
            <w:proofErr w:type="spellStart"/>
            <w:r>
              <w:rPr>
                <w:rFonts w:ascii="Arial" w:hAnsi="Arial" w:cs="Arial"/>
                <w:b/>
                <w:bCs/>
                <w:sz w:val="16"/>
                <w:szCs w:val="16"/>
                <w:lang w:val="en-US"/>
              </w:rPr>
              <w:t>Reikalavimas</w:t>
            </w:r>
            <w:proofErr w:type="spellEnd"/>
            <w:r>
              <w:rPr>
                <w:rFonts w:ascii="Arial" w:hAnsi="Arial" w:cs="Arial"/>
                <w:b/>
                <w:bCs/>
                <w:sz w:val="16"/>
                <w:szCs w:val="16"/>
                <w:lang w:val="en-US"/>
              </w:rPr>
              <w:t xml:space="preserve">, </w:t>
            </w:r>
            <w:proofErr w:type="spellStart"/>
            <w:r>
              <w:rPr>
                <w:rFonts w:ascii="Arial" w:hAnsi="Arial" w:cs="Arial"/>
                <w:b/>
                <w:bCs/>
                <w:sz w:val="16"/>
                <w:szCs w:val="16"/>
                <w:lang w:val="en-US"/>
              </w:rPr>
              <w:t>nurodymas</w:t>
            </w:r>
            <w:proofErr w:type="spellEnd"/>
          </w:p>
        </w:tc>
        <w:tc>
          <w:tcPr>
            <w:tcW w:w="2977" w:type="dxa"/>
            <w:vMerge w:val="restart"/>
            <w:vAlign w:val="center"/>
          </w:tcPr>
          <w:p w14:paraId="0A879A90" w14:textId="77777777" w:rsidR="008F46B0" w:rsidRPr="007C182C" w:rsidRDefault="008F46B0" w:rsidP="001C47E4">
            <w:pPr>
              <w:rPr>
                <w:rFonts w:ascii="Arial" w:hAnsi="Arial" w:cs="Arial"/>
                <w:sz w:val="16"/>
                <w:szCs w:val="16"/>
              </w:rPr>
            </w:pPr>
            <w:proofErr w:type="spellStart"/>
            <w:r w:rsidRPr="00215A4B">
              <w:rPr>
                <w:rFonts w:ascii="Arial" w:hAnsi="Arial" w:cs="Arial"/>
                <w:b/>
                <w:bCs/>
                <w:sz w:val="16"/>
                <w:szCs w:val="16"/>
                <w:lang w:val="en-US"/>
              </w:rPr>
              <w:t>Rezultatai</w:t>
            </w:r>
            <w:proofErr w:type="spellEnd"/>
            <w:r w:rsidRPr="00215A4B">
              <w:rPr>
                <w:rFonts w:ascii="Arial" w:hAnsi="Arial" w:cs="Arial"/>
                <w:b/>
                <w:bCs/>
                <w:sz w:val="16"/>
                <w:szCs w:val="16"/>
                <w:lang w:val="en-US"/>
              </w:rPr>
              <w:t xml:space="preserve">, </w:t>
            </w:r>
            <w:proofErr w:type="spellStart"/>
            <w:r w:rsidRPr="00215A4B">
              <w:rPr>
                <w:rFonts w:ascii="Arial" w:hAnsi="Arial" w:cs="Arial"/>
                <w:b/>
                <w:bCs/>
                <w:sz w:val="16"/>
                <w:szCs w:val="16"/>
                <w:lang w:val="en-US"/>
              </w:rPr>
              <w:t>išvada</w:t>
            </w:r>
            <w:proofErr w:type="spellEnd"/>
          </w:p>
        </w:tc>
        <w:tc>
          <w:tcPr>
            <w:tcW w:w="1134" w:type="dxa"/>
            <w:gridSpan w:val="2"/>
            <w:vAlign w:val="center"/>
          </w:tcPr>
          <w:p w14:paraId="0F412E07" w14:textId="77777777" w:rsidR="008F46B0" w:rsidRPr="007C182C" w:rsidRDefault="008F46B0" w:rsidP="001C47E4">
            <w:pPr>
              <w:jc w:val="center"/>
              <w:rPr>
                <w:rFonts w:ascii="Arial" w:hAnsi="Arial" w:cs="Arial"/>
                <w:b/>
                <w:bCs/>
                <w:sz w:val="16"/>
                <w:szCs w:val="16"/>
                <w:lang w:val="en-US"/>
              </w:rPr>
            </w:pPr>
            <w:proofErr w:type="spellStart"/>
            <w:r w:rsidRPr="007C182C">
              <w:rPr>
                <w:rFonts w:ascii="Arial" w:hAnsi="Arial" w:cs="Arial"/>
                <w:b/>
                <w:bCs/>
                <w:sz w:val="16"/>
                <w:szCs w:val="16"/>
                <w:lang w:val="en-US"/>
              </w:rPr>
              <w:t>Atitikimas</w:t>
            </w:r>
            <w:proofErr w:type="spellEnd"/>
          </w:p>
        </w:tc>
      </w:tr>
      <w:tr w:rsidR="008F46B0" w:rsidRPr="007C182C" w14:paraId="2B139E35" w14:textId="77777777" w:rsidTr="001C47E4">
        <w:trPr>
          <w:trHeight w:val="178"/>
        </w:trPr>
        <w:tc>
          <w:tcPr>
            <w:tcW w:w="567" w:type="dxa"/>
            <w:vMerge/>
            <w:vAlign w:val="center"/>
          </w:tcPr>
          <w:p w14:paraId="663C1DA4" w14:textId="77777777" w:rsidR="008F46B0" w:rsidRPr="007C182C" w:rsidRDefault="008F46B0" w:rsidP="001C47E4">
            <w:pPr>
              <w:rPr>
                <w:rFonts w:ascii="Arial" w:hAnsi="Arial" w:cs="Arial"/>
                <w:b/>
                <w:bCs/>
                <w:sz w:val="16"/>
                <w:szCs w:val="16"/>
                <w:lang w:val="en-US"/>
              </w:rPr>
            </w:pPr>
          </w:p>
        </w:tc>
        <w:tc>
          <w:tcPr>
            <w:tcW w:w="3261" w:type="dxa"/>
            <w:vMerge/>
            <w:vAlign w:val="center"/>
          </w:tcPr>
          <w:p w14:paraId="2B49FCB6" w14:textId="77777777" w:rsidR="008F46B0" w:rsidRPr="00C728C8" w:rsidRDefault="008F46B0" w:rsidP="001C47E4">
            <w:pPr>
              <w:rPr>
                <w:rFonts w:ascii="Arial" w:hAnsi="Arial" w:cs="Arial"/>
                <w:b/>
                <w:bCs/>
                <w:sz w:val="16"/>
                <w:szCs w:val="16"/>
                <w:lang w:val="en-US"/>
              </w:rPr>
            </w:pPr>
          </w:p>
        </w:tc>
        <w:tc>
          <w:tcPr>
            <w:tcW w:w="7229" w:type="dxa"/>
            <w:vMerge/>
            <w:vAlign w:val="center"/>
          </w:tcPr>
          <w:p w14:paraId="5070ADAE" w14:textId="77777777" w:rsidR="008F46B0" w:rsidRPr="007C182C" w:rsidRDefault="008F46B0" w:rsidP="001C47E4">
            <w:pPr>
              <w:rPr>
                <w:rFonts w:ascii="Arial" w:hAnsi="Arial" w:cs="Arial"/>
                <w:b/>
                <w:bCs/>
                <w:sz w:val="16"/>
                <w:szCs w:val="16"/>
                <w:lang w:val="en-US"/>
              </w:rPr>
            </w:pPr>
          </w:p>
        </w:tc>
        <w:tc>
          <w:tcPr>
            <w:tcW w:w="2977" w:type="dxa"/>
            <w:vMerge/>
            <w:vAlign w:val="center"/>
          </w:tcPr>
          <w:p w14:paraId="0DC3C4B4" w14:textId="77777777" w:rsidR="008F46B0" w:rsidRPr="007C182C" w:rsidRDefault="008F46B0" w:rsidP="001C47E4">
            <w:pPr>
              <w:rPr>
                <w:rFonts w:ascii="Arial" w:hAnsi="Arial" w:cs="Arial"/>
                <w:b/>
                <w:bCs/>
                <w:sz w:val="16"/>
                <w:szCs w:val="16"/>
                <w:lang w:val="en-US"/>
              </w:rPr>
            </w:pPr>
          </w:p>
        </w:tc>
        <w:tc>
          <w:tcPr>
            <w:tcW w:w="567" w:type="dxa"/>
            <w:vAlign w:val="center"/>
          </w:tcPr>
          <w:p w14:paraId="2A5DF4B9" w14:textId="77777777" w:rsidR="008F46B0" w:rsidRPr="007C182C" w:rsidRDefault="008F46B0" w:rsidP="001C47E4">
            <w:pPr>
              <w:jc w:val="center"/>
              <w:rPr>
                <w:rFonts w:ascii="Arial" w:hAnsi="Arial" w:cs="Arial"/>
                <w:b/>
                <w:bCs/>
                <w:sz w:val="16"/>
                <w:szCs w:val="16"/>
                <w:lang w:val="en-US"/>
              </w:rPr>
            </w:pPr>
            <w:r w:rsidRPr="007C182C">
              <w:rPr>
                <w:rFonts w:ascii="Arial" w:hAnsi="Arial" w:cs="Arial"/>
                <w:b/>
                <w:bCs/>
                <w:sz w:val="16"/>
                <w:szCs w:val="16"/>
                <w:lang w:val="en-US"/>
              </w:rPr>
              <w:t>Taip</w:t>
            </w:r>
          </w:p>
        </w:tc>
        <w:tc>
          <w:tcPr>
            <w:tcW w:w="567" w:type="dxa"/>
          </w:tcPr>
          <w:p w14:paraId="7182340C" w14:textId="77777777" w:rsidR="008F46B0" w:rsidRPr="007C182C" w:rsidRDefault="008F46B0" w:rsidP="001C47E4">
            <w:pPr>
              <w:jc w:val="center"/>
              <w:rPr>
                <w:rFonts w:ascii="Arial" w:hAnsi="Arial" w:cs="Arial"/>
                <w:b/>
                <w:bCs/>
                <w:sz w:val="16"/>
                <w:szCs w:val="16"/>
                <w:lang w:val="en-US"/>
              </w:rPr>
            </w:pPr>
            <w:r w:rsidRPr="007C182C">
              <w:rPr>
                <w:rFonts w:ascii="Arial" w:hAnsi="Arial" w:cs="Arial"/>
                <w:b/>
                <w:bCs/>
                <w:sz w:val="16"/>
                <w:szCs w:val="16"/>
                <w:lang w:val="en-US"/>
              </w:rPr>
              <w:t>Ne</w:t>
            </w:r>
          </w:p>
        </w:tc>
      </w:tr>
      <w:tr w:rsidR="008F46B0" w:rsidRPr="007C182C" w14:paraId="06DFA773" w14:textId="77777777" w:rsidTr="001C47E4">
        <w:trPr>
          <w:trHeight w:val="881"/>
        </w:trPr>
        <w:tc>
          <w:tcPr>
            <w:tcW w:w="567" w:type="dxa"/>
            <w:hideMark/>
          </w:tcPr>
          <w:p w14:paraId="2AA915D2" w14:textId="77777777" w:rsidR="008F46B0" w:rsidRPr="007C182C" w:rsidRDefault="008F46B0" w:rsidP="001C47E4">
            <w:pPr>
              <w:jc w:val="center"/>
              <w:rPr>
                <w:rFonts w:ascii="Arial" w:hAnsi="Arial" w:cs="Arial"/>
                <w:sz w:val="16"/>
                <w:szCs w:val="16"/>
              </w:rPr>
            </w:pPr>
            <w:r>
              <w:rPr>
                <w:rFonts w:ascii="Arial" w:hAnsi="Arial" w:cs="Arial"/>
                <w:b/>
                <w:bCs/>
                <w:sz w:val="16"/>
                <w:szCs w:val="16"/>
                <w:lang w:val="en-US"/>
              </w:rPr>
              <w:t>1</w:t>
            </w:r>
            <w:r w:rsidRPr="007C182C">
              <w:rPr>
                <w:rFonts w:ascii="Arial" w:hAnsi="Arial" w:cs="Arial"/>
                <w:b/>
                <w:bCs/>
                <w:sz w:val="16"/>
                <w:szCs w:val="16"/>
                <w:lang w:val="en-US"/>
              </w:rPr>
              <w:t>.</w:t>
            </w:r>
          </w:p>
        </w:tc>
        <w:tc>
          <w:tcPr>
            <w:tcW w:w="3261" w:type="dxa"/>
          </w:tcPr>
          <w:p w14:paraId="33B6E677" w14:textId="77777777" w:rsidR="008F46B0" w:rsidRPr="00C728C8" w:rsidRDefault="008F46B0" w:rsidP="001C47E4">
            <w:pPr>
              <w:rPr>
                <w:rFonts w:ascii="Arial" w:hAnsi="Arial" w:cs="Arial"/>
                <w:sz w:val="16"/>
                <w:szCs w:val="16"/>
              </w:rPr>
            </w:pPr>
            <w:r>
              <w:rPr>
                <w:rFonts w:ascii="Arial" w:hAnsi="Arial" w:cs="Arial"/>
                <w:sz w:val="16"/>
                <w:szCs w:val="16"/>
              </w:rPr>
              <w:t>Palankių sąlygų patikrai atlikti užtikrinimas</w:t>
            </w:r>
          </w:p>
        </w:tc>
        <w:tc>
          <w:tcPr>
            <w:tcW w:w="7229" w:type="dxa"/>
          </w:tcPr>
          <w:p w14:paraId="0AB44085" w14:textId="77777777" w:rsidR="008F46B0" w:rsidRDefault="008F46B0" w:rsidP="001C47E4">
            <w:pPr>
              <w:rPr>
                <w:rFonts w:ascii="Arial" w:hAnsi="Arial" w:cs="Arial"/>
                <w:sz w:val="16"/>
                <w:szCs w:val="16"/>
              </w:rPr>
            </w:pPr>
            <w:r>
              <w:rPr>
                <w:rFonts w:ascii="Arial" w:hAnsi="Arial" w:cs="Arial"/>
                <w:sz w:val="16"/>
                <w:szCs w:val="16"/>
              </w:rPr>
              <w:t>Prieš Q(U) funkcijos patikrą įsitikinama, kad:</w:t>
            </w:r>
          </w:p>
          <w:p w14:paraId="401BE743" w14:textId="77777777" w:rsidR="008F46B0" w:rsidRDefault="008F46B0" w:rsidP="001C47E4">
            <w:pPr>
              <w:rPr>
                <w:rFonts w:ascii="Arial" w:hAnsi="Arial" w:cs="Arial"/>
                <w:sz w:val="16"/>
                <w:szCs w:val="16"/>
              </w:rPr>
            </w:pPr>
            <w:r>
              <w:rPr>
                <w:rFonts w:ascii="Arial" w:hAnsi="Arial" w:cs="Arial"/>
                <w:sz w:val="16"/>
                <w:szCs w:val="16"/>
              </w:rPr>
              <w:t>a) tikrinama elektrinė dirba panašiu generacijos lygiu kaip ir aplinkinės (tos pačios pirminės energijos rūšies) elektrinės. Jei generacijos lygis santykinai mažas arba artima 0kW, Q(U) patikra nevykdoma. Tokiu atveju informuojamas ESO Projektų vadovas. Patikra gali būti tęsiama tik po ESO Projektų vadovo informavimo, kad elektrinės generacijos lygis yra atstatytas ir elektrinė parengta patikrai.</w:t>
            </w:r>
          </w:p>
          <w:p w14:paraId="0983D0FB" w14:textId="77777777" w:rsidR="008F46B0" w:rsidRDefault="008F46B0" w:rsidP="001C47E4">
            <w:pPr>
              <w:rPr>
                <w:rFonts w:ascii="Arial" w:hAnsi="Arial" w:cs="Arial"/>
                <w:sz w:val="16"/>
                <w:szCs w:val="16"/>
              </w:rPr>
            </w:pPr>
            <w:r>
              <w:rPr>
                <w:rFonts w:ascii="Arial" w:hAnsi="Arial" w:cs="Arial"/>
                <w:sz w:val="16"/>
                <w:szCs w:val="16"/>
              </w:rPr>
              <w:t xml:space="preserve">b) ESO tinklo režimas yra galimas atlikti Q(U) patikrai, </w:t>
            </w:r>
            <w:proofErr w:type="spellStart"/>
            <w:r>
              <w:rPr>
                <w:rFonts w:ascii="Arial" w:hAnsi="Arial" w:cs="Arial"/>
                <w:sz w:val="16"/>
                <w:szCs w:val="16"/>
              </w:rPr>
              <w:t>t.y</w:t>
            </w:r>
            <w:proofErr w:type="spellEnd"/>
            <w:r>
              <w:rPr>
                <w:rFonts w:ascii="Arial" w:hAnsi="Arial" w:cs="Arial"/>
                <w:sz w:val="16"/>
                <w:szCs w:val="16"/>
              </w:rPr>
              <w:t>. tinklas nedirba nenormaliu/avariniu/remontiniu režimu, kuriame negalimas elektrinės paleidimas arba darbas pilnos generacijos režimu.</w:t>
            </w:r>
          </w:p>
          <w:p w14:paraId="20F4E648" w14:textId="77777777" w:rsidR="008F46B0" w:rsidRDefault="008F46B0" w:rsidP="001C47E4">
            <w:pPr>
              <w:rPr>
                <w:rFonts w:ascii="Arial" w:hAnsi="Arial" w:cs="Arial"/>
                <w:sz w:val="16"/>
                <w:szCs w:val="16"/>
              </w:rPr>
            </w:pPr>
            <w:r>
              <w:rPr>
                <w:rFonts w:ascii="Arial" w:hAnsi="Arial" w:cs="Arial"/>
                <w:sz w:val="16"/>
                <w:szCs w:val="16"/>
              </w:rPr>
              <w:t xml:space="preserve">c) ESO tinklo atžvilgiu turi būti išlaikomas aktyvios ir  reaktyvios galios kryptingumas (žr. </w:t>
            </w:r>
            <w:r w:rsidRPr="00C51647">
              <w:rPr>
                <w:rFonts w:ascii="Arial" w:hAnsi="Arial" w:cs="Arial"/>
                <w:sz w:val="16"/>
                <w:szCs w:val="16"/>
              </w:rPr>
              <w:t>4 lentel</w:t>
            </w:r>
            <w:r>
              <w:rPr>
                <w:rFonts w:ascii="Arial" w:hAnsi="Arial" w:cs="Arial"/>
                <w:sz w:val="16"/>
                <w:szCs w:val="16"/>
              </w:rPr>
              <w:t xml:space="preserve">ės </w:t>
            </w:r>
            <w:r w:rsidRPr="00C51647">
              <w:rPr>
                <w:rFonts w:ascii="Arial" w:hAnsi="Arial" w:cs="Arial"/>
                <w:sz w:val="16"/>
                <w:szCs w:val="16"/>
              </w:rPr>
              <w:t>1 punkt</w:t>
            </w:r>
            <w:r>
              <w:rPr>
                <w:rFonts w:ascii="Arial" w:hAnsi="Arial" w:cs="Arial"/>
                <w:sz w:val="16"/>
                <w:szCs w:val="16"/>
              </w:rPr>
              <w:t>ą)</w:t>
            </w:r>
          </w:p>
          <w:p w14:paraId="3B5A76DB" w14:textId="77777777" w:rsidR="008F46B0" w:rsidRDefault="008F46B0" w:rsidP="001C47E4">
            <w:pPr>
              <w:rPr>
                <w:rFonts w:ascii="Arial" w:hAnsi="Arial" w:cs="Arial"/>
                <w:sz w:val="16"/>
                <w:szCs w:val="16"/>
              </w:rPr>
            </w:pPr>
            <w:r>
              <w:rPr>
                <w:rFonts w:ascii="Arial" w:hAnsi="Arial" w:cs="Arial"/>
                <w:sz w:val="16"/>
                <w:szCs w:val="16"/>
              </w:rPr>
              <w:t>d) Po Q(U)  patikros, Q(U) būsena (išjungta/įjungta) atstatoma</w:t>
            </w:r>
            <w:r w:rsidRPr="000C4A07">
              <w:rPr>
                <w:rFonts w:ascii="Arial" w:hAnsi="Arial" w:cs="Arial"/>
                <w:sz w:val="16"/>
                <w:szCs w:val="16"/>
              </w:rPr>
              <w:t xml:space="preserve"> numatyt</w:t>
            </w:r>
            <w:r>
              <w:rPr>
                <w:rFonts w:ascii="Arial" w:hAnsi="Arial" w:cs="Arial"/>
                <w:sz w:val="16"/>
                <w:szCs w:val="16"/>
              </w:rPr>
              <w:t>ą signalų sąraše.</w:t>
            </w:r>
          </w:p>
          <w:p w14:paraId="6E331B5D" w14:textId="2564E63C" w:rsidR="009E077C" w:rsidRPr="007C182C" w:rsidRDefault="009E077C" w:rsidP="001C47E4">
            <w:pPr>
              <w:rPr>
                <w:rFonts w:ascii="Arial" w:hAnsi="Arial" w:cs="Arial"/>
                <w:sz w:val="16"/>
                <w:szCs w:val="16"/>
              </w:rPr>
            </w:pPr>
            <w:r>
              <w:rPr>
                <w:rFonts w:ascii="Arial" w:hAnsi="Arial" w:cs="Arial"/>
                <w:sz w:val="16"/>
                <w:szCs w:val="16"/>
              </w:rPr>
              <w:t>e) Jei Q(U) patikr</w:t>
            </w:r>
            <w:r w:rsidR="000455A8">
              <w:rPr>
                <w:rFonts w:ascii="Arial" w:hAnsi="Arial" w:cs="Arial"/>
                <w:sz w:val="16"/>
                <w:szCs w:val="16"/>
              </w:rPr>
              <w:t xml:space="preserve">ai reikalingas įtampos keitimas ESO tinkle, pirmenybė teikiama įtampos reguliavimui su ESO </w:t>
            </w:r>
            <w:r w:rsidR="001442A5">
              <w:rPr>
                <w:rFonts w:ascii="Arial" w:hAnsi="Arial" w:cs="Arial"/>
                <w:sz w:val="16"/>
                <w:szCs w:val="16"/>
              </w:rPr>
              <w:t>priemonėmis</w:t>
            </w:r>
            <w:r w:rsidR="00AB29CC">
              <w:rPr>
                <w:rFonts w:ascii="Arial" w:hAnsi="Arial" w:cs="Arial"/>
                <w:sz w:val="16"/>
                <w:szCs w:val="16"/>
              </w:rPr>
              <w:t xml:space="preserve"> – </w:t>
            </w:r>
            <w:r w:rsidR="001442A5">
              <w:rPr>
                <w:rFonts w:ascii="Arial" w:hAnsi="Arial" w:cs="Arial"/>
                <w:sz w:val="16"/>
                <w:szCs w:val="16"/>
              </w:rPr>
              <w:t>nesant</w:t>
            </w:r>
            <w:r w:rsidR="00AB29CC">
              <w:rPr>
                <w:rFonts w:ascii="Arial" w:hAnsi="Arial" w:cs="Arial"/>
                <w:sz w:val="16"/>
                <w:szCs w:val="16"/>
              </w:rPr>
              <w:t xml:space="preserve"> galimybei atlikti reikiamos įtampos </w:t>
            </w:r>
            <w:r w:rsidR="001442A5">
              <w:rPr>
                <w:rFonts w:ascii="Arial" w:hAnsi="Arial" w:cs="Arial"/>
                <w:sz w:val="16"/>
                <w:szCs w:val="16"/>
              </w:rPr>
              <w:t>nustatymo ESO priemonėmis, tuomet Q(U) patikra vykdoma Elektrinės priemonėmis (</w:t>
            </w:r>
            <w:r w:rsidR="003A1DA0">
              <w:rPr>
                <w:rFonts w:ascii="Arial" w:hAnsi="Arial" w:cs="Arial"/>
                <w:sz w:val="16"/>
                <w:szCs w:val="16"/>
              </w:rPr>
              <w:t>U</w:t>
            </w:r>
            <w:r w:rsidR="007F7920">
              <w:rPr>
                <w:rFonts w:ascii="Arial" w:hAnsi="Arial" w:cs="Arial"/>
                <w:sz w:val="16"/>
                <w:szCs w:val="16"/>
              </w:rPr>
              <w:t xml:space="preserve"> matavimo grandinėse imituojant reikiamus įtampos režimus</w:t>
            </w:r>
            <w:r w:rsidR="005F29C2">
              <w:rPr>
                <w:rFonts w:ascii="Arial" w:hAnsi="Arial" w:cs="Arial"/>
                <w:sz w:val="16"/>
                <w:szCs w:val="16"/>
              </w:rPr>
              <w:t xml:space="preserve"> arba keičiant Q(U) nuostatas).</w:t>
            </w:r>
          </w:p>
        </w:tc>
        <w:tc>
          <w:tcPr>
            <w:tcW w:w="2977" w:type="dxa"/>
          </w:tcPr>
          <w:p w14:paraId="39ADBC5E" w14:textId="77777777" w:rsidR="008F46B0" w:rsidRPr="007C182C" w:rsidRDefault="008F46B0" w:rsidP="001C47E4">
            <w:pPr>
              <w:rPr>
                <w:rFonts w:ascii="Arial" w:hAnsi="Arial" w:cs="Arial"/>
                <w:sz w:val="16"/>
                <w:szCs w:val="16"/>
              </w:rPr>
            </w:pPr>
          </w:p>
        </w:tc>
        <w:tc>
          <w:tcPr>
            <w:tcW w:w="567" w:type="dxa"/>
            <w:vAlign w:val="center"/>
          </w:tcPr>
          <w:p w14:paraId="5920261B" w14:textId="77777777" w:rsidR="008F46B0" w:rsidRPr="007C182C" w:rsidRDefault="008F46B0" w:rsidP="001C47E4">
            <w:pPr>
              <w:jc w:val="center"/>
              <w:rPr>
                <w:rFonts w:ascii="Arial" w:hAnsi="Arial" w:cs="Arial"/>
                <w:sz w:val="16"/>
                <w:szCs w:val="16"/>
              </w:rPr>
            </w:pPr>
            <w:r>
              <w:rPr>
                <w:rFonts w:ascii="Arial" w:hAnsi="Arial" w:cs="Arial"/>
                <w:sz w:val="16"/>
                <w:szCs w:val="16"/>
              </w:rPr>
              <w:t>X</w:t>
            </w:r>
          </w:p>
        </w:tc>
        <w:tc>
          <w:tcPr>
            <w:tcW w:w="567" w:type="dxa"/>
            <w:vAlign w:val="center"/>
          </w:tcPr>
          <w:p w14:paraId="4162D058" w14:textId="77777777" w:rsidR="008F46B0" w:rsidRPr="00284989" w:rsidRDefault="008F46B0" w:rsidP="001C47E4">
            <w:pPr>
              <w:jc w:val="center"/>
              <w:rPr>
                <w:rFonts w:ascii="Segoe UI Symbol" w:hAnsi="Segoe UI Symbol" w:cs="Segoe UI Symbol"/>
                <w:sz w:val="16"/>
                <w:szCs w:val="16"/>
              </w:rPr>
            </w:pPr>
            <w:r>
              <w:rPr>
                <w:rFonts w:ascii="Segoe UI Symbol" w:hAnsi="Segoe UI Symbol" w:cs="Segoe UI Symbol"/>
                <w:sz w:val="16"/>
                <w:szCs w:val="16"/>
              </w:rPr>
              <w:t>X</w:t>
            </w:r>
          </w:p>
        </w:tc>
      </w:tr>
      <w:tr w:rsidR="008F46B0" w:rsidRPr="007C182C" w14:paraId="56696B73" w14:textId="77777777" w:rsidTr="001C47E4">
        <w:trPr>
          <w:trHeight w:val="881"/>
        </w:trPr>
        <w:tc>
          <w:tcPr>
            <w:tcW w:w="567" w:type="dxa"/>
          </w:tcPr>
          <w:p w14:paraId="4D279455" w14:textId="77777777" w:rsidR="008F46B0" w:rsidRDefault="008F46B0" w:rsidP="001C47E4">
            <w:pPr>
              <w:jc w:val="center"/>
              <w:rPr>
                <w:rFonts w:ascii="Arial" w:hAnsi="Arial" w:cs="Arial"/>
                <w:b/>
                <w:bCs/>
                <w:sz w:val="16"/>
                <w:szCs w:val="16"/>
                <w:lang w:val="en-US"/>
              </w:rPr>
            </w:pPr>
            <w:r>
              <w:rPr>
                <w:rFonts w:ascii="Arial" w:hAnsi="Arial" w:cs="Arial"/>
                <w:b/>
                <w:bCs/>
                <w:sz w:val="16"/>
                <w:szCs w:val="16"/>
                <w:lang w:val="en-US"/>
              </w:rPr>
              <w:t>2.</w:t>
            </w:r>
          </w:p>
        </w:tc>
        <w:tc>
          <w:tcPr>
            <w:tcW w:w="3261" w:type="dxa"/>
          </w:tcPr>
          <w:p w14:paraId="02726B82" w14:textId="77777777" w:rsidR="008F46B0" w:rsidRDefault="008F46B0" w:rsidP="001C47E4">
            <w:pPr>
              <w:rPr>
                <w:rFonts w:ascii="Arial" w:hAnsi="Arial" w:cs="Arial"/>
                <w:sz w:val="16"/>
                <w:szCs w:val="16"/>
              </w:rPr>
            </w:pPr>
            <w:r w:rsidRPr="00C728C8">
              <w:rPr>
                <w:rFonts w:ascii="Arial" w:hAnsi="Arial" w:cs="Arial"/>
                <w:sz w:val="16"/>
                <w:szCs w:val="16"/>
              </w:rPr>
              <w:t>Reaktyvios galios reguliavimo pagal įtampą funkcij</w:t>
            </w:r>
            <w:r>
              <w:rPr>
                <w:rFonts w:ascii="Arial" w:hAnsi="Arial" w:cs="Arial"/>
                <w:sz w:val="16"/>
                <w:szCs w:val="16"/>
              </w:rPr>
              <w:t>os</w:t>
            </w:r>
            <w:r w:rsidRPr="00C728C8">
              <w:rPr>
                <w:rFonts w:ascii="Arial" w:hAnsi="Arial" w:cs="Arial"/>
                <w:sz w:val="16"/>
                <w:szCs w:val="16"/>
              </w:rPr>
              <w:t xml:space="preserve"> Q(U)</w:t>
            </w:r>
            <w:r>
              <w:rPr>
                <w:rFonts w:ascii="Arial" w:hAnsi="Arial" w:cs="Arial"/>
                <w:sz w:val="16"/>
                <w:szCs w:val="16"/>
              </w:rPr>
              <w:t xml:space="preserve"> nuostatos (normaliam režimui)</w:t>
            </w:r>
          </w:p>
          <w:p w14:paraId="7A92F98B" w14:textId="77777777" w:rsidR="008F46B0" w:rsidRPr="006F66E1" w:rsidRDefault="008F46B0" w:rsidP="001C47E4">
            <w:pPr>
              <w:rPr>
                <w:rFonts w:ascii="Arial" w:hAnsi="Arial" w:cs="Arial"/>
                <w:sz w:val="16"/>
                <w:szCs w:val="16"/>
              </w:rPr>
            </w:pPr>
            <w:r w:rsidRPr="006F66E1">
              <w:rPr>
                <w:rFonts w:ascii="Arial" w:hAnsi="Arial" w:cs="Arial"/>
                <w:sz w:val="12"/>
                <w:szCs w:val="14"/>
              </w:rPr>
              <w:t>EN 50549: 4.7</w:t>
            </w:r>
          </w:p>
          <w:p w14:paraId="737C46DA" w14:textId="77777777" w:rsidR="008F46B0" w:rsidRPr="006F66E1" w:rsidRDefault="008F46B0" w:rsidP="001C47E4">
            <w:pPr>
              <w:rPr>
                <w:rFonts w:ascii="Arial" w:hAnsi="Arial" w:cs="Arial"/>
                <w:sz w:val="16"/>
                <w:szCs w:val="16"/>
              </w:rPr>
            </w:pPr>
            <w:r w:rsidRPr="006F66E1">
              <w:rPr>
                <w:rFonts w:ascii="Arial" w:hAnsi="Arial" w:cs="Arial"/>
                <w:sz w:val="12"/>
                <w:szCs w:val="14"/>
              </w:rPr>
              <w:t>ES 2016/631: 20.2</w:t>
            </w:r>
          </w:p>
          <w:p w14:paraId="01B7059F" w14:textId="77777777" w:rsidR="008F46B0" w:rsidRPr="00C728C8" w:rsidRDefault="008F46B0" w:rsidP="001C47E4">
            <w:pPr>
              <w:rPr>
                <w:rFonts w:ascii="Arial" w:hAnsi="Arial" w:cs="Arial"/>
                <w:sz w:val="16"/>
                <w:szCs w:val="16"/>
              </w:rPr>
            </w:pPr>
          </w:p>
        </w:tc>
        <w:tc>
          <w:tcPr>
            <w:tcW w:w="7229" w:type="dxa"/>
          </w:tcPr>
          <w:p w14:paraId="655F51F1" w14:textId="2DA00BCB" w:rsidR="008F46B0" w:rsidRPr="006C5FD5" w:rsidRDefault="008F46B0" w:rsidP="001C47E4">
            <w:pPr>
              <w:rPr>
                <w:rFonts w:ascii="Arial" w:hAnsi="Arial" w:cs="Arial"/>
                <w:sz w:val="16"/>
                <w:szCs w:val="16"/>
              </w:rPr>
            </w:pPr>
            <w:r w:rsidRPr="006C5FD5">
              <w:rPr>
                <w:rFonts w:ascii="Arial" w:hAnsi="Arial" w:cs="Arial"/>
                <w:sz w:val="16"/>
                <w:szCs w:val="16"/>
              </w:rPr>
              <w:t>Taikoma B tipui (250-4999,99kW),</w:t>
            </w:r>
            <w:r w:rsidR="00466CD1">
              <w:rPr>
                <w:rFonts w:ascii="Arial" w:hAnsi="Arial" w:cs="Arial"/>
                <w:sz w:val="16"/>
                <w:szCs w:val="16"/>
              </w:rPr>
              <w:t xml:space="preserve"> C tipui </w:t>
            </w:r>
            <w:r w:rsidR="00466CD1" w:rsidRPr="00466CD1">
              <w:rPr>
                <w:rFonts w:ascii="Arial" w:hAnsi="Arial" w:cs="Arial"/>
                <w:sz w:val="16"/>
                <w:szCs w:val="16"/>
              </w:rPr>
              <w:t>(5000-14999,99 kW)</w:t>
            </w:r>
            <w:r w:rsidR="006F5BFF">
              <w:rPr>
                <w:rFonts w:ascii="Arial" w:hAnsi="Arial" w:cs="Arial"/>
                <w:sz w:val="16"/>
                <w:szCs w:val="16"/>
              </w:rPr>
              <w:t xml:space="preserve">, </w:t>
            </w:r>
            <w:r w:rsidRPr="006C5FD5">
              <w:rPr>
                <w:rFonts w:ascii="Arial" w:hAnsi="Arial" w:cs="Arial"/>
                <w:sz w:val="16"/>
                <w:szCs w:val="16"/>
              </w:rPr>
              <w:t>kurių prijungimo taškas 0,4-35kV tinklo ribose;</w:t>
            </w:r>
          </w:p>
          <w:p w14:paraId="14D778B3" w14:textId="77777777" w:rsidR="008F46B0" w:rsidRPr="006C5FD5" w:rsidRDefault="008F46B0" w:rsidP="001C47E4">
            <w:pPr>
              <w:rPr>
                <w:rFonts w:ascii="Arial" w:hAnsi="Arial" w:cs="Arial"/>
                <w:sz w:val="16"/>
                <w:szCs w:val="16"/>
              </w:rPr>
            </w:pPr>
            <w:proofErr w:type="spellStart"/>
            <w:r w:rsidRPr="006C5FD5">
              <w:rPr>
                <w:rFonts w:ascii="Arial" w:hAnsi="Arial" w:cs="Arial"/>
                <w:sz w:val="16"/>
                <w:szCs w:val="16"/>
              </w:rPr>
              <w:t>Pmax</w:t>
            </w:r>
            <w:proofErr w:type="spellEnd"/>
            <w:r w:rsidRPr="006C5FD5">
              <w:rPr>
                <w:rFonts w:ascii="Arial" w:hAnsi="Arial" w:cs="Arial"/>
                <w:sz w:val="16"/>
                <w:szCs w:val="16"/>
              </w:rPr>
              <w:t xml:space="preserve"> arba P</w:t>
            </w:r>
            <w:r w:rsidRPr="006C5FD5">
              <w:rPr>
                <w:rFonts w:ascii="Arial" w:hAnsi="Arial" w:cs="Arial"/>
                <w:sz w:val="16"/>
                <w:szCs w:val="16"/>
                <w:vertAlign w:val="subscript"/>
              </w:rPr>
              <w:t>D</w:t>
            </w:r>
            <w:r w:rsidRPr="006C5FD5">
              <w:rPr>
                <w:rFonts w:ascii="Arial" w:hAnsi="Arial" w:cs="Arial"/>
                <w:sz w:val="16"/>
                <w:szCs w:val="16"/>
              </w:rPr>
              <w:t xml:space="preserve"> = </w:t>
            </w:r>
            <w:proofErr w:type="spellStart"/>
            <w:r w:rsidRPr="006C5FD5">
              <w:rPr>
                <w:rFonts w:ascii="Arial" w:hAnsi="Arial" w:cs="Arial"/>
                <w:sz w:val="16"/>
                <w:szCs w:val="16"/>
              </w:rPr>
              <w:t>leistinoji</w:t>
            </w:r>
            <w:proofErr w:type="spellEnd"/>
            <w:r w:rsidRPr="006C5FD5">
              <w:rPr>
                <w:rFonts w:ascii="Arial" w:hAnsi="Arial" w:cs="Arial"/>
                <w:sz w:val="16"/>
                <w:szCs w:val="16"/>
              </w:rPr>
              <w:t xml:space="preserve"> generuoti galia;</w:t>
            </w:r>
          </w:p>
          <w:p w14:paraId="293E35F5" w14:textId="77777777" w:rsidR="008F46B0" w:rsidRPr="006C5FD5" w:rsidRDefault="008F46B0" w:rsidP="001C47E4">
            <w:pPr>
              <w:rPr>
                <w:rFonts w:ascii="Arial" w:hAnsi="Arial" w:cs="Arial"/>
                <w:sz w:val="16"/>
                <w:szCs w:val="16"/>
              </w:rPr>
            </w:pPr>
            <w:r w:rsidRPr="006C5FD5">
              <w:rPr>
                <w:rFonts w:ascii="Arial" w:hAnsi="Arial" w:cs="Arial"/>
                <w:sz w:val="16"/>
                <w:szCs w:val="16"/>
                <w:lang w:val="en-US"/>
              </w:rPr>
              <w:t>U</w:t>
            </w:r>
            <w:r w:rsidRPr="006C5FD5">
              <w:rPr>
                <w:rFonts w:ascii="Arial" w:hAnsi="Arial" w:cs="Arial"/>
                <w:sz w:val="16"/>
                <w:szCs w:val="16"/>
                <w:vertAlign w:val="subscript"/>
                <w:lang w:val="en-US"/>
              </w:rPr>
              <w:t>N</w:t>
            </w:r>
            <w:r w:rsidRPr="006C5FD5">
              <w:rPr>
                <w:rFonts w:ascii="Arial" w:hAnsi="Arial" w:cs="Arial"/>
                <w:sz w:val="16"/>
                <w:szCs w:val="16"/>
                <w:lang w:val="en-US"/>
              </w:rPr>
              <w:t xml:space="preserve">=0,4kV / 6kV / 10kV / 30kV / </w:t>
            </w:r>
            <w:proofErr w:type="gramStart"/>
            <w:r w:rsidRPr="006C5FD5">
              <w:rPr>
                <w:rFonts w:ascii="Arial" w:hAnsi="Arial" w:cs="Arial"/>
                <w:sz w:val="16"/>
                <w:szCs w:val="16"/>
                <w:lang w:val="en-US"/>
              </w:rPr>
              <w:t>35kV;</w:t>
            </w:r>
            <w:proofErr w:type="gramEnd"/>
          </w:p>
          <w:p w14:paraId="52A8C40E" w14:textId="32F010EC" w:rsidR="008F46B0" w:rsidRDefault="008F46B0" w:rsidP="001C47E4">
            <w:pPr>
              <w:rPr>
                <w:rFonts w:ascii="Arial" w:hAnsi="Arial" w:cs="Arial"/>
                <w:sz w:val="16"/>
                <w:szCs w:val="16"/>
              </w:rPr>
            </w:pPr>
            <w:r>
              <w:rPr>
                <w:rFonts w:ascii="Arial" w:hAnsi="Arial" w:cs="Arial"/>
                <w:sz w:val="16"/>
                <w:szCs w:val="16"/>
              </w:rPr>
              <w:t>Q(U) kreivės t</w:t>
            </w:r>
            <w:r w:rsidRPr="009A2031">
              <w:rPr>
                <w:rFonts w:ascii="Arial" w:hAnsi="Arial" w:cs="Arial"/>
                <w:sz w:val="16"/>
                <w:szCs w:val="16"/>
              </w:rPr>
              <w:t>aškas A: 0,9</w:t>
            </w:r>
            <w:r w:rsidR="00C75C2C">
              <w:rPr>
                <w:rFonts w:ascii="Arial" w:hAnsi="Arial" w:cs="Arial"/>
                <w:sz w:val="16"/>
                <w:szCs w:val="16"/>
              </w:rPr>
              <w:t>2</w:t>
            </w:r>
            <w:r>
              <w:rPr>
                <w:rFonts w:ascii="Arial" w:hAnsi="Arial" w:cs="Arial"/>
                <w:sz w:val="16"/>
                <w:szCs w:val="16"/>
              </w:rPr>
              <w:t>U</w:t>
            </w:r>
            <w:r w:rsidRPr="00E15B76">
              <w:rPr>
                <w:rFonts w:ascii="Arial" w:hAnsi="Arial" w:cs="Arial"/>
                <w:sz w:val="16"/>
                <w:szCs w:val="16"/>
                <w:vertAlign w:val="subscript"/>
              </w:rPr>
              <w:t>N</w:t>
            </w:r>
            <w:r w:rsidRPr="009A2031">
              <w:rPr>
                <w:rFonts w:ascii="Arial" w:hAnsi="Arial" w:cs="Arial"/>
                <w:sz w:val="16"/>
                <w:szCs w:val="16"/>
              </w:rPr>
              <w:t xml:space="preserve">; </w:t>
            </w:r>
            <w:r w:rsidR="00466CD1">
              <w:rPr>
                <w:rFonts w:ascii="Arial" w:hAnsi="Arial" w:cs="Arial"/>
                <w:sz w:val="16"/>
                <w:szCs w:val="16"/>
              </w:rPr>
              <w:t xml:space="preserve">B tipui </w:t>
            </w:r>
            <w:r w:rsidRPr="009A2031">
              <w:rPr>
                <w:rFonts w:ascii="Arial" w:hAnsi="Arial" w:cs="Arial"/>
                <w:sz w:val="16"/>
                <w:szCs w:val="16"/>
              </w:rPr>
              <w:t>Q/</w:t>
            </w:r>
            <w:proofErr w:type="spellStart"/>
            <w:r w:rsidRPr="009A2031">
              <w:rPr>
                <w:rFonts w:ascii="Arial" w:hAnsi="Arial" w:cs="Arial"/>
                <w:sz w:val="16"/>
                <w:szCs w:val="16"/>
              </w:rPr>
              <w:t>Pmax</w:t>
            </w:r>
            <w:proofErr w:type="spellEnd"/>
            <w:r>
              <w:rPr>
                <w:rFonts w:ascii="Arial" w:hAnsi="Arial" w:cs="Arial"/>
                <w:sz w:val="16"/>
                <w:szCs w:val="16"/>
              </w:rPr>
              <w:t xml:space="preserve"> </w:t>
            </w:r>
            <w:r w:rsidRPr="009A2031">
              <w:rPr>
                <w:rFonts w:ascii="Arial" w:hAnsi="Arial" w:cs="Arial"/>
                <w:sz w:val="16"/>
                <w:szCs w:val="16"/>
              </w:rPr>
              <w:t>=</w:t>
            </w:r>
            <w:r>
              <w:rPr>
                <w:rFonts w:ascii="Arial" w:hAnsi="Arial" w:cs="Arial"/>
                <w:sz w:val="16"/>
                <w:szCs w:val="16"/>
              </w:rPr>
              <w:t xml:space="preserve"> </w:t>
            </w:r>
            <w:r w:rsidRPr="009A2031">
              <w:rPr>
                <w:rFonts w:ascii="Arial" w:hAnsi="Arial" w:cs="Arial"/>
                <w:sz w:val="16"/>
                <w:szCs w:val="16"/>
              </w:rPr>
              <w:t>0,484</w:t>
            </w:r>
            <w:r w:rsidR="00466CD1">
              <w:rPr>
                <w:rFonts w:ascii="Arial" w:hAnsi="Arial" w:cs="Arial"/>
                <w:sz w:val="16"/>
                <w:szCs w:val="16"/>
              </w:rPr>
              <w:t xml:space="preserve">, C </w:t>
            </w:r>
            <w:r w:rsidR="006F5BFF">
              <w:rPr>
                <w:rFonts w:ascii="Arial" w:hAnsi="Arial" w:cs="Arial"/>
                <w:sz w:val="16"/>
                <w:szCs w:val="16"/>
              </w:rPr>
              <w:t xml:space="preserve">tipui </w:t>
            </w:r>
            <w:r w:rsidR="00466CD1" w:rsidRPr="009A2031">
              <w:rPr>
                <w:rFonts w:ascii="Arial" w:hAnsi="Arial" w:cs="Arial"/>
                <w:sz w:val="16"/>
                <w:szCs w:val="16"/>
              </w:rPr>
              <w:t>Q/</w:t>
            </w:r>
            <w:proofErr w:type="spellStart"/>
            <w:r w:rsidR="00466CD1" w:rsidRPr="009A2031">
              <w:rPr>
                <w:rFonts w:ascii="Arial" w:hAnsi="Arial" w:cs="Arial"/>
                <w:sz w:val="16"/>
                <w:szCs w:val="16"/>
              </w:rPr>
              <w:t>Pmax</w:t>
            </w:r>
            <w:proofErr w:type="spellEnd"/>
            <w:r w:rsidR="00466CD1">
              <w:rPr>
                <w:rFonts w:ascii="Arial" w:hAnsi="Arial" w:cs="Arial"/>
                <w:sz w:val="16"/>
                <w:szCs w:val="16"/>
              </w:rPr>
              <w:t xml:space="preserve"> </w:t>
            </w:r>
            <w:r w:rsidR="00466CD1" w:rsidRPr="009A2031">
              <w:rPr>
                <w:rFonts w:ascii="Arial" w:hAnsi="Arial" w:cs="Arial"/>
                <w:sz w:val="16"/>
                <w:szCs w:val="16"/>
              </w:rPr>
              <w:t>=</w:t>
            </w:r>
            <w:r w:rsidR="00466CD1">
              <w:rPr>
                <w:rFonts w:ascii="Arial" w:hAnsi="Arial" w:cs="Arial"/>
                <w:sz w:val="16"/>
                <w:szCs w:val="16"/>
              </w:rPr>
              <w:t xml:space="preserve"> </w:t>
            </w:r>
            <w:r w:rsidR="00466CD1" w:rsidRPr="009A2031">
              <w:rPr>
                <w:rFonts w:ascii="Arial" w:hAnsi="Arial" w:cs="Arial"/>
                <w:sz w:val="16"/>
                <w:szCs w:val="16"/>
              </w:rPr>
              <w:t>0,4</w:t>
            </w:r>
            <w:r>
              <w:rPr>
                <w:rFonts w:ascii="Arial" w:hAnsi="Arial" w:cs="Arial"/>
                <w:sz w:val="16"/>
                <w:szCs w:val="16"/>
              </w:rPr>
              <w:t xml:space="preserve"> (P/Q galimybių riba generuoti reaktyviąją galią)</w:t>
            </w:r>
          </w:p>
          <w:p w14:paraId="2F7634F0" w14:textId="03536FAE" w:rsidR="008F46B0" w:rsidRPr="007C182C" w:rsidRDefault="008F46B0" w:rsidP="001C47E4">
            <w:pPr>
              <w:rPr>
                <w:rFonts w:ascii="Arial" w:hAnsi="Arial" w:cs="Arial"/>
                <w:sz w:val="16"/>
                <w:szCs w:val="16"/>
              </w:rPr>
            </w:pPr>
            <w:r>
              <w:rPr>
                <w:rFonts w:ascii="Arial" w:hAnsi="Arial" w:cs="Arial"/>
                <w:sz w:val="16"/>
                <w:szCs w:val="16"/>
              </w:rPr>
              <w:t>Q(U) kreivės t</w:t>
            </w:r>
            <w:r w:rsidRPr="009A2031">
              <w:rPr>
                <w:rFonts w:ascii="Arial" w:hAnsi="Arial" w:cs="Arial"/>
                <w:sz w:val="16"/>
                <w:szCs w:val="16"/>
              </w:rPr>
              <w:t xml:space="preserve">aškas </w:t>
            </w:r>
            <w:r w:rsidRPr="007C182C">
              <w:rPr>
                <w:rFonts w:ascii="Arial" w:hAnsi="Arial" w:cs="Arial"/>
                <w:sz w:val="16"/>
                <w:szCs w:val="16"/>
              </w:rPr>
              <w:t xml:space="preserve">B: </w:t>
            </w:r>
            <w:r w:rsidR="00C75C2C">
              <w:rPr>
                <w:rFonts w:ascii="Arial" w:hAnsi="Arial" w:cs="Arial"/>
                <w:sz w:val="16"/>
                <w:szCs w:val="16"/>
              </w:rPr>
              <w:t>0,96</w:t>
            </w:r>
            <w:r>
              <w:rPr>
                <w:rFonts w:ascii="Arial" w:hAnsi="Arial" w:cs="Arial"/>
                <w:sz w:val="16"/>
                <w:szCs w:val="16"/>
              </w:rPr>
              <w:t>U</w:t>
            </w:r>
            <w:r w:rsidRPr="00E15B76">
              <w:rPr>
                <w:rFonts w:ascii="Arial" w:hAnsi="Arial" w:cs="Arial"/>
                <w:sz w:val="16"/>
                <w:szCs w:val="16"/>
                <w:vertAlign w:val="subscript"/>
              </w:rPr>
              <w:t>N</w:t>
            </w:r>
            <w:r w:rsidRPr="007C182C">
              <w:rPr>
                <w:rFonts w:ascii="Arial" w:hAnsi="Arial" w:cs="Arial"/>
                <w:sz w:val="16"/>
                <w:szCs w:val="16"/>
              </w:rPr>
              <w:t>; Q/</w:t>
            </w:r>
            <w:proofErr w:type="spellStart"/>
            <w:r w:rsidRPr="007C182C">
              <w:rPr>
                <w:rFonts w:ascii="Arial" w:hAnsi="Arial" w:cs="Arial"/>
                <w:sz w:val="16"/>
                <w:szCs w:val="16"/>
              </w:rPr>
              <w:t>Pmax</w:t>
            </w:r>
            <w:proofErr w:type="spellEnd"/>
            <w:r>
              <w:rPr>
                <w:rFonts w:ascii="Arial" w:hAnsi="Arial" w:cs="Arial"/>
                <w:sz w:val="16"/>
                <w:szCs w:val="16"/>
              </w:rPr>
              <w:t xml:space="preserve"> </w:t>
            </w:r>
            <w:r w:rsidRPr="007C182C">
              <w:rPr>
                <w:rFonts w:ascii="Arial" w:hAnsi="Arial" w:cs="Arial"/>
                <w:sz w:val="16"/>
                <w:szCs w:val="16"/>
              </w:rPr>
              <w:t>=</w:t>
            </w:r>
            <w:r>
              <w:rPr>
                <w:rFonts w:ascii="Arial" w:hAnsi="Arial" w:cs="Arial"/>
                <w:sz w:val="16"/>
                <w:szCs w:val="16"/>
              </w:rPr>
              <w:t xml:space="preserve"> </w:t>
            </w:r>
            <w:r w:rsidRPr="007C182C">
              <w:rPr>
                <w:rFonts w:ascii="Arial" w:hAnsi="Arial" w:cs="Arial"/>
                <w:sz w:val="16"/>
                <w:szCs w:val="16"/>
              </w:rPr>
              <w:t>0</w:t>
            </w:r>
          </w:p>
          <w:p w14:paraId="64D9AB95" w14:textId="679BB3FD" w:rsidR="008F46B0" w:rsidRPr="007C182C" w:rsidRDefault="008F46B0" w:rsidP="001C47E4">
            <w:pPr>
              <w:rPr>
                <w:rFonts w:ascii="Arial" w:hAnsi="Arial" w:cs="Arial"/>
                <w:sz w:val="16"/>
                <w:szCs w:val="16"/>
              </w:rPr>
            </w:pPr>
            <w:r>
              <w:rPr>
                <w:rFonts w:ascii="Arial" w:hAnsi="Arial" w:cs="Arial"/>
                <w:sz w:val="16"/>
                <w:szCs w:val="16"/>
              </w:rPr>
              <w:t>Q(U) kreivės t</w:t>
            </w:r>
            <w:r w:rsidRPr="009A2031">
              <w:rPr>
                <w:rFonts w:ascii="Arial" w:hAnsi="Arial" w:cs="Arial"/>
                <w:sz w:val="16"/>
                <w:szCs w:val="16"/>
              </w:rPr>
              <w:t>aškas</w:t>
            </w:r>
            <w:r w:rsidRPr="007C182C">
              <w:rPr>
                <w:rFonts w:ascii="Arial" w:hAnsi="Arial" w:cs="Arial"/>
                <w:sz w:val="16"/>
                <w:szCs w:val="16"/>
              </w:rPr>
              <w:t xml:space="preserve"> C: 1</w:t>
            </w:r>
            <w:r>
              <w:rPr>
                <w:rFonts w:ascii="Arial" w:hAnsi="Arial" w:cs="Arial"/>
                <w:sz w:val="16"/>
                <w:szCs w:val="16"/>
              </w:rPr>
              <w:t>,04U</w:t>
            </w:r>
            <w:r w:rsidRPr="00E15B76">
              <w:rPr>
                <w:rFonts w:ascii="Arial" w:hAnsi="Arial" w:cs="Arial"/>
                <w:sz w:val="16"/>
                <w:szCs w:val="16"/>
                <w:vertAlign w:val="subscript"/>
              </w:rPr>
              <w:t>N</w:t>
            </w:r>
            <w:r>
              <w:rPr>
                <w:rFonts w:ascii="Arial" w:hAnsi="Arial" w:cs="Arial"/>
                <w:sz w:val="16"/>
                <w:szCs w:val="16"/>
              </w:rPr>
              <w:t xml:space="preserve">; </w:t>
            </w:r>
            <w:r w:rsidRPr="007C182C">
              <w:rPr>
                <w:rFonts w:ascii="Arial" w:hAnsi="Arial" w:cs="Arial"/>
                <w:sz w:val="16"/>
                <w:szCs w:val="16"/>
              </w:rPr>
              <w:t>Q/</w:t>
            </w:r>
            <w:proofErr w:type="spellStart"/>
            <w:r w:rsidRPr="007C182C">
              <w:rPr>
                <w:rFonts w:ascii="Arial" w:hAnsi="Arial" w:cs="Arial"/>
                <w:sz w:val="16"/>
                <w:szCs w:val="16"/>
              </w:rPr>
              <w:t>Pmax</w:t>
            </w:r>
            <w:proofErr w:type="spellEnd"/>
            <w:r>
              <w:rPr>
                <w:rFonts w:ascii="Arial" w:hAnsi="Arial" w:cs="Arial"/>
                <w:sz w:val="16"/>
                <w:szCs w:val="16"/>
              </w:rPr>
              <w:t xml:space="preserve"> </w:t>
            </w:r>
            <w:r w:rsidRPr="007C182C">
              <w:rPr>
                <w:rFonts w:ascii="Arial" w:hAnsi="Arial" w:cs="Arial"/>
                <w:sz w:val="16"/>
                <w:szCs w:val="16"/>
              </w:rPr>
              <w:t>=</w:t>
            </w:r>
            <w:r>
              <w:rPr>
                <w:rFonts w:ascii="Arial" w:hAnsi="Arial" w:cs="Arial"/>
                <w:sz w:val="16"/>
                <w:szCs w:val="16"/>
              </w:rPr>
              <w:t xml:space="preserve"> </w:t>
            </w:r>
            <w:r w:rsidRPr="007C182C">
              <w:rPr>
                <w:rFonts w:ascii="Arial" w:hAnsi="Arial" w:cs="Arial"/>
                <w:sz w:val="16"/>
                <w:szCs w:val="16"/>
              </w:rPr>
              <w:t>0</w:t>
            </w:r>
          </w:p>
          <w:p w14:paraId="0D986F83" w14:textId="75B2CE27" w:rsidR="008F46B0" w:rsidRDefault="008F46B0" w:rsidP="001C47E4">
            <w:pPr>
              <w:rPr>
                <w:rFonts w:ascii="Arial" w:hAnsi="Arial" w:cs="Arial"/>
                <w:sz w:val="16"/>
                <w:szCs w:val="16"/>
              </w:rPr>
            </w:pPr>
            <w:r>
              <w:rPr>
                <w:rFonts w:ascii="Arial" w:hAnsi="Arial" w:cs="Arial"/>
                <w:sz w:val="16"/>
                <w:szCs w:val="16"/>
              </w:rPr>
              <w:t>Q(U) kreivės t</w:t>
            </w:r>
            <w:r w:rsidRPr="009A2031">
              <w:rPr>
                <w:rFonts w:ascii="Arial" w:hAnsi="Arial" w:cs="Arial"/>
                <w:sz w:val="16"/>
                <w:szCs w:val="16"/>
              </w:rPr>
              <w:t>aškas</w:t>
            </w:r>
            <w:r w:rsidRPr="007C182C">
              <w:rPr>
                <w:rFonts w:ascii="Arial" w:hAnsi="Arial" w:cs="Arial"/>
                <w:sz w:val="16"/>
                <w:szCs w:val="16"/>
              </w:rPr>
              <w:t xml:space="preserve"> D: 1</w:t>
            </w:r>
            <w:r>
              <w:rPr>
                <w:rFonts w:ascii="Arial" w:hAnsi="Arial" w:cs="Arial"/>
                <w:sz w:val="16"/>
                <w:szCs w:val="16"/>
              </w:rPr>
              <w:t>,08U</w:t>
            </w:r>
            <w:r w:rsidRPr="00E15B76">
              <w:rPr>
                <w:rFonts w:ascii="Arial" w:hAnsi="Arial" w:cs="Arial"/>
                <w:sz w:val="16"/>
                <w:szCs w:val="16"/>
                <w:vertAlign w:val="subscript"/>
              </w:rPr>
              <w:t>N</w:t>
            </w:r>
            <w:r>
              <w:rPr>
                <w:rFonts w:ascii="Arial" w:hAnsi="Arial" w:cs="Arial"/>
                <w:sz w:val="16"/>
                <w:szCs w:val="16"/>
              </w:rPr>
              <w:t xml:space="preserve">; </w:t>
            </w:r>
            <w:r w:rsidR="00466CD1">
              <w:rPr>
                <w:rFonts w:ascii="Arial" w:hAnsi="Arial" w:cs="Arial"/>
                <w:sz w:val="16"/>
                <w:szCs w:val="16"/>
              </w:rPr>
              <w:t xml:space="preserve">B tipui </w:t>
            </w:r>
            <w:r w:rsidRPr="007C182C">
              <w:rPr>
                <w:rFonts w:ascii="Arial" w:hAnsi="Arial" w:cs="Arial"/>
                <w:sz w:val="16"/>
                <w:szCs w:val="16"/>
              </w:rPr>
              <w:t>Q/</w:t>
            </w:r>
            <w:proofErr w:type="spellStart"/>
            <w:r w:rsidRPr="007C182C">
              <w:rPr>
                <w:rFonts w:ascii="Arial" w:hAnsi="Arial" w:cs="Arial"/>
                <w:sz w:val="16"/>
                <w:szCs w:val="16"/>
              </w:rPr>
              <w:t>Pmax</w:t>
            </w:r>
            <w:proofErr w:type="spellEnd"/>
            <w:r>
              <w:rPr>
                <w:rFonts w:ascii="Arial" w:hAnsi="Arial" w:cs="Arial"/>
                <w:sz w:val="16"/>
                <w:szCs w:val="16"/>
              </w:rPr>
              <w:t xml:space="preserve"> </w:t>
            </w:r>
            <w:r w:rsidRPr="007C182C">
              <w:rPr>
                <w:rFonts w:ascii="Arial" w:hAnsi="Arial" w:cs="Arial"/>
                <w:sz w:val="16"/>
                <w:szCs w:val="16"/>
              </w:rPr>
              <w:t>=</w:t>
            </w:r>
            <w:r>
              <w:rPr>
                <w:rFonts w:ascii="Arial" w:hAnsi="Arial" w:cs="Arial"/>
                <w:sz w:val="16"/>
                <w:szCs w:val="16"/>
              </w:rPr>
              <w:t xml:space="preserve"> </w:t>
            </w:r>
            <w:r w:rsidRPr="007C182C">
              <w:rPr>
                <w:rFonts w:ascii="Arial" w:hAnsi="Arial" w:cs="Arial"/>
                <w:sz w:val="16"/>
                <w:szCs w:val="16"/>
              </w:rPr>
              <w:t>0,484</w:t>
            </w:r>
            <w:r w:rsidR="00466CD1">
              <w:rPr>
                <w:rFonts w:ascii="Arial" w:hAnsi="Arial" w:cs="Arial"/>
                <w:sz w:val="16"/>
                <w:szCs w:val="16"/>
              </w:rPr>
              <w:t>, C</w:t>
            </w:r>
            <w:r w:rsidR="006F5BFF">
              <w:rPr>
                <w:rFonts w:ascii="Arial" w:hAnsi="Arial" w:cs="Arial"/>
                <w:sz w:val="16"/>
                <w:szCs w:val="16"/>
              </w:rPr>
              <w:t xml:space="preserve"> </w:t>
            </w:r>
            <w:r w:rsidR="00466CD1">
              <w:rPr>
                <w:rFonts w:ascii="Arial" w:hAnsi="Arial" w:cs="Arial"/>
                <w:sz w:val="16"/>
                <w:szCs w:val="16"/>
              </w:rPr>
              <w:t xml:space="preserve">tipui </w:t>
            </w:r>
            <w:r w:rsidR="00466CD1" w:rsidRPr="009A2031">
              <w:rPr>
                <w:rFonts w:ascii="Arial" w:hAnsi="Arial" w:cs="Arial"/>
                <w:sz w:val="16"/>
                <w:szCs w:val="16"/>
              </w:rPr>
              <w:t>Q/</w:t>
            </w:r>
            <w:proofErr w:type="spellStart"/>
            <w:r w:rsidR="00466CD1" w:rsidRPr="009A2031">
              <w:rPr>
                <w:rFonts w:ascii="Arial" w:hAnsi="Arial" w:cs="Arial"/>
                <w:sz w:val="16"/>
                <w:szCs w:val="16"/>
              </w:rPr>
              <w:t>Pmax</w:t>
            </w:r>
            <w:proofErr w:type="spellEnd"/>
            <w:r w:rsidR="00466CD1">
              <w:rPr>
                <w:rFonts w:ascii="Arial" w:hAnsi="Arial" w:cs="Arial"/>
                <w:sz w:val="16"/>
                <w:szCs w:val="16"/>
              </w:rPr>
              <w:t xml:space="preserve"> </w:t>
            </w:r>
            <w:r w:rsidR="00466CD1" w:rsidRPr="009A2031">
              <w:rPr>
                <w:rFonts w:ascii="Arial" w:hAnsi="Arial" w:cs="Arial"/>
                <w:sz w:val="16"/>
                <w:szCs w:val="16"/>
              </w:rPr>
              <w:t>=</w:t>
            </w:r>
            <w:r w:rsidR="00466CD1">
              <w:rPr>
                <w:rFonts w:ascii="Arial" w:hAnsi="Arial" w:cs="Arial"/>
                <w:sz w:val="16"/>
                <w:szCs w:val="16"/>
              </w:rPr>
              <w:t xml:space="preserve"> </w:t>
            </w:r>
            <w:r w:rsidR="00466CD1" w:rsidRPr="009A2031">
              <w:rPr>
                <w:rFonts w:ascii="Arial" w:hAnsi="Arial" w:cs="Arial"/>
                <w:sz w:val="16"/>
                <w:szCs w:val="16"/>
              </w:rPr>
              <w:t>0,4</w:t>
            </w:r>
            <w:r w:rsidR="00466CD1">
              <w:rPr>
                <w:rFonts w:ascii="Arial" w:hAnsi="Arial" w:cs="Arial"/>
                <w:sz w:val="16"/>
                <w:szCs w:val="16"/>
              </w:rPr>
              <w:t xml:space="preserve"> </w:t>
            </w:r>
            <w:r>
              <w:rPr>
                <w:rFonts w:ascii="Arial" w:hAnsi="Arial" w:cs="Arial"/>
                <w:sz w:val="16"/>
                <w:szCs w:val="16"/>
              </w:rPr>
              <w:t xml:space="preserve"> (P/Q galimybių riba vartoti reaktyviąją galią)</w:t>
            </w:r>
          </w:p>
          <w:p w14:paraId="2BFABC26" w14:textId="361BD696" w:rsidR="008F46B0" w:rsidRDefault="008F46B0" w:rsidP="001C47E4">
            <w:pPr>
              <w:rPr>
                <w:rFonts w:ascii="Arial" w:hAnsi="Arial" w:cs="Arial"/>
                <w:sz w:val="16"/>
                <w:szCs w:val="16"/>
              </w:rPr>
            </w:pPr>
            <w:r>
              <w:rPr>
                <w:rFonts w:ascii="Arial" w:hAnsi="Arial" w:cs="Arial"/>
                <w:sz w:val="16"/>
                <w:szCs w:val="16"/>
              </w:rPr>
              <w:t xml:space="preserve">Q(U)  komandos trukmė </w:t>
            </w:r>
            <w:r w:rsidRPr="002F6D83">
              <w:rPr>
                <w:rFonts w:ascii="Arial" w:hAnsi="Arial" w:cs="Arial"/>
                <w:sz w:val="16"/>
                <w:szCs w:val="16"/>
              </w:rPr>
              <w:t xml:space="preserve">ne mažiau 10min arba tiek per kiek </w:t>
            </w:r>
            <w:r>
              <w:rPr>
                <w:rFonts w:ascii="Arial" w:hAnsi="Arial" w:cs="Arial"/>
                <w:sz w:val="16"/>
                <w:szCs w:val="16"/>
              </w:rPr>
              <w:t xml:space="preserve">reikia </w:t>
            </w:r>
            <w:r w:rsidRPr="002F6D83">
              <w:rPr>
                <w:rFonts w:ascii="Arial" w:hAnsi="Arial" w:cs="Arial"/>
                <w:sz w:val="16"/>
                <w:szCs w:val="16"/>
              </w:rPr>
              <w:t>įsitikint</w:t>
            </w:r>
            <w:r>
              <w:rPr>
                <w:rFonts w:ascii="Arial" w:hAnsi="Arial" w:cs="Arial"/>
                <w:sz w:val="16"/>
                <w:szCs w:val="16"/>
              </w:rPr>
              <w:t>i</w:t>
            </w:r>
            <w:r w:rsidRPr="002F6D83">
              <w:rPr>
                <w:rFonts w:ascii="Arial" w:hAnsi="Arial" w:cs="Arial"/>
                <w:sz w:val="16"/>
                <w:szCs w:val="16"/>
              </w:rPr>
              <w:t xml:space="preserve"> kad veikia</w:t>
            </w:r>
            <w:r>
              <w:rPr>
                <w:rFonts w:ascii="Arial" w:hAnsi="Arial" w:cs="Arial"/>
                <w:sz w:val="16"/>
                <w:szCs w:val="16"/>
              </w:rPr>
              <w:t>.</w:t>
            </w:r>
          </w:p>
          <w:p w14:paraId="6503FE8C" w14:textId="65493AB1" w:rsidR="00C75C2C" w:rsidRDefault="00C75C2C" w:rsidP="001C47E4">
            <w:pPr>
              <w:rPr>
                <w:rFonts w:ascii="Arial" w:hAnsi="Arial" w:cs="Arial"/>
                <w:sz w:val="16"/>
                <w:szCs w:val="16"/>
              </w:rPr>
            </w:pPr>
          </w:p>
          <w:p w14:paraId="455D7F7A" w14:textId="3EC5F5BE" w:rsidR="00C75C2C" w:rsidRDefault="00C75C2C" w:rsidP="00C75C2C">
            <w:pPr>
              <w:rPr>
                <w:rFonts w:ascii="Arial" w:hAnsi="Arial" w:cs="Arial"/>
                <w:sz w:val="16"/>
                <w:szCs w:val="16"/>
              </w:rPr>
            </w:pPr>
            <w:r>
              <w:rPr>
                <w:rFonts w:ascii="Arial" w:hAnsi="Arial" w:cs="Arial"/>
                <w:sz w:val="16"/>
                <w:szCs w:val="16"/>
              </w:rPr>
              <w:lastRenderedPageBreak/>
              <w:t>*</w:t>
            </w:r>
            <w:r w:rsidRPr="00C75C2C">
              <w:rPr>
                <w:rFonts w:ascii="Arial" w:hAnsi="Arial" w:cs="Arial"/>
                <w:sz w:val="16"/>
                <w:szCs w:val="16"/>
              </w:rPr>
              <w:t xml:space="preserve">jeigu vidutinės įtampos elektros skirstomojo tinklo segmente nėra įrengta 10/0,42 </w:t>
            </w:r>
            <w:proofErr w:type="spellStart"/>
            <w:r w:rsidRPr="00C75C2C">
              <w:rPr>
                <w:rFonts w:ascii="Arial" w:hAnsi="Arial" w:cs="Arial"/>
                <w:sz w:val="16"/>
                <w:szCs w:val="16"/>
              </w:rPr>
              <w:t>kV</w:t>
            </w:r>
            <w:proofErr w:type="spellEnd"/>
            <w:r w:rsidRPr="00C75C2C">
              <w:rPr>
                <w:rFonts w:ascii="Arial" w:hAnsi="Arial" w:cs="Arial"/>
                <w:sz w:val="16"/>
                <w:szCs w:val="16"/>
              </w:rPr>
              <w:t xml:space="preserve"> galios transformatorių, elektros skirstomojo tinklo operatorius gali pareikalauti įvesti reikšmes, pateiktas lentelėje skliaustuose (0,91; 0,95; 1,05; 1,09).</w:t>
            </w:r>
          </w:p>
          <w:p w14:paraId="4D10C330" w14:textId="77777777" w:rsidR="008F46B0" w:rsidRDefault="008F46B0" w:rsidP="001C47E4">
            <w:pPr>
              <w:rPr>
                <w:rFonts w:ascii="Arial" w:hAnsi="Arial" w:cs="Arial"/>
                <w:sz w:val="16"/>
                <w:szCs w:val="16"/>
              </w:rPr>
            </w:pPr>
          </w:p>
          <w:p w14:paraId="171CE9EC" w14:textId="77777777" w:rsidR="008F46B0" w:rsidRPr="00C51647" w:rsidRDefault="008F46B0" w:rsidP="001C47E4">
            <w:pPr>
              <w:rPr>
                <w:rFonts w:ascii="Arial" w:hAnsi="Arial" w:cs="Arial"/>
                <w:sz w:val="16"/>
                <w:szCs w:val="16"/>
              </w:rPr>
            </w:pPr>
            <w:r>
              <w:rPr>
                <w:noProof/>
              </w:rPr>
              <w:drawing>
                <wp:inline distT="0" distB="0" distL="0" distR="0" wp14:anchorId="50395FCC" wp14:editId="0A9EC1FC">
                  <wp:extent cx="3995112" cy="2419350"/>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088989" cy="2476200"/>
                          </a:xfrm>
                          <a:prstGeom prst="rect">
                            <a:avLst/>
                          </a:prstGeom>
                        </pic:spPr>
                      </pic:pic>
                    </a:graphicData>
                  </a:graphic>
                </wp:inline>
              </w:drawing>
            </w:r>
          </w:p>
        </w:tc>
        <w:tc>
          <w:tcPr>
            <w:tcW w:w="2977" w:type="dxa"/>
          </w:tcPr>
          <w:p w14:paraId="4B46C246" w14:textId="77777777" w:rsidR="008F46B0" w:rsidRPr="007C182C" w:rsidRDefault="008F46B0" w:rsidP="001C47E4">
            <w:pPr>
              <w:rPr>
                <w:rFonts w:ascii="Arial" w:hAnsi="Arial" w:cs="Arial"/>
                <w:sz w:val="16"/>
                <w:szCs w:val="16"/>
              </w:rPr>
            </w:pPr>
          </w:p>
        </w:tc>
        <w:tc>
          <w:tcPr>
            <w:tcW w:w="567" w:type="dxa"/>
            <w:vAlign w:val="center"/>
          </w:tcPr>
          <w:p w14:paraId="7497D277" w14:textId="77777777" w:rsidR="008F46B0" w:rsidRPr="007C182C" w:rsidRDefault="008F46B0" w:rsidP="001C47E4">
            <w:pPr>
              <w:jc w:val="center"/>
              <w:rPr>
                <w:rFonts w:ascii="Arial" w:hAnsi="Arial" w:cs="Arial"/>
                <w:sz w:val="16"/>
                <w:szCs w:val="16"/>
              </w:rPr>
            </w:pPr>
            <w:r w:rsidRPr="007C182C">
              <w:rPr>
                <w:rFonts w:ascii="Arial" w:hAnsi="Arial" w:cs="Arial"/>
                <w:sz w:val="16"/>
                <w:szCs w:val="16"/>
              </w:rPr>
              <w:t>X</w:t>
            </w:r>
          </w:p>
        </w:tc>
        <w:tc>
          <w:tcPr>
            <w:tcW w:w="567" w:type="dxa"/>
            <w:vAlign w:val="center"/>
          </w:tcPr>
          <w:p w14:paraId="7F7213AA" w14:textId="77777777" w:rsidR="008F46B0" w:rsidRPr="007C182C" w:rsidRDefault="008F46B0" w:rsidP="001C47E4">
            <w:pPr>
              <w:jc w:val="center"/>
              <w:rPr>
                <w:rFonts w:ascii="Segoe UI Symbol" w:hAnsi="Segoe UI Symbol" w:cs="Segoe UI Symbol"/>
                <w:sz w:val="16"/>
                <w:szCs w:val="16"/>
                <w:lang w:val="en-US"/>
              </w:rPr>
            </w:pPr>
            <w:r w:rsidRPr="007C182C">
              <w:rPr>
                <w:rFonts w:ascii="Segoe UI Symbol" w:hAnsi="Segoe UI Symbol" w:cs="Segoe UI Symbol"/>
                <w:sz w:val="16"/>
                <w:szCs w:val="16"/>
                <w:lang w:val="en-US"/>
              </w:rPr>
              <w:t>X</w:t>
            </w:r>
          </w:p>
        </w:tc>
      </w:tr>
      <w:tr w:rsidR="008F46B0" w:rsidRPr="007C182C" w14:paraId="75A56A28" w14:textId="77777777" w:rsidTr="001C47E4">
        <w:trPr>
          <w:trHeight w:val="881"/>
        </w:trPr>
        <w:tc>
          <w:tcPr>
            <w:tcW w:w="567" w:type="dxa"/>
          </w:tcPr>
          <w:p w14:paraId="254BFD03" w14:textId="77777777" w:rsidR="008F46B0" w:rsidRDefault="008F46B0" w:rsidP="001C47E4">
            <w:pPr>
              <w:jc w:val="center"/>
              <w:rPr>
                <w:rFonts w:ascii="Arial" w:hAnsi="Arial" w:cs="Arial"/>
                <w:b/>
                <w:bCs/>
                <w:sz w:val="16"/>
                <w:szCs w:val="16"/>
                <w:lang w:val="en-US"/>
              </w:rPr>
            </w:pPr>
            <w:r>
              <w:rPr>
                <w:rFonts w:ascii="Arial" w:hAnsi="Arial" w:cs="Arial"/>
                <w:b/>
                <w:bCs/>
                <w:sz w:val="16"/>
                <w:szCs w:val="16"/>
                <w:lang w:val="en-US"/>
              </w:rPr>
              <w:t>3.</w:t>
            </w:r>
          </w:p>
        </w:tc>
        <w:tc>
          <w:tcPr>
            <w:tcW w:w="3261" w:type="dxa"/>
          </w:tcPr>
          <w:p w14:paraId="6F361495" w14:textId="77777777" w:rsidR="008F46B0" w:rsidRDefault="008F46B0" w:rsidP="001C47E4">
            <w:pPr>
              <w:rPr>
                <w:rFonts w:ascii="Arial" w:hAnsi="Arial" w:cs="Arial"/>
                <w:sz w:val="16"/>
                <w:szCs w:val="16"/>
              </w:rPr>
            </w:pPr>
            <w:r w:rsidRPr="00C728C8">
              <w:rPr>
                <w:rFonts w:ascii="Arial" w:hAnsi="Arial" w:cs="Arial"/>
                <w:sz w:val="16"/>
                <w:szCs w:val="16"/>
              </w:rPr>
              <w:t>Reaktyvios galios reguliavimo pagal įtampą funkcij</w:t>
            </w:r>
            <w:r>
              <w:rPr>
                <w:rFonts w:ascii="Arial" w:hAnsi="Arial" w:cs="Arial"/>
                <w:sz w:val="16"/>
                <w:szCs w:val="16"/>
              </w:rPr>
              <w:t>os</w:t>
            </w:r>
            <w:r w:rsidRPr="00C728C8">
              <w:rPr>
                <w:rFonts w:ascii="Arial" w:hAnsi="Arial" w:cs="Arial"/>
                <w:sz w:val="16"/>
                <w:szCs w:val="16"/>
              </w:rPr>
              <w:t xml:space="preserve"> Q(U)</w:t>
            </w:r>
            <w:r>
              <w:rPr>
                <w:rFonts w:ascii="Arial" w:hAnsi="Arial" w:cs="Arial"/>
                <w:sz w:val="16"/>
                <w:szCs w:val="16"/>
              </w:rPr>
              <w:t xml:space="preserve"> nuostatos </w:t>
            </w:r>
          </w:p>
          <w:p w14:paraId="08C096B0" w14:textId="77777777" w:rsidR="008F46B0" w:rsidRDefault="008F46B0" w:rsidP="001C47E4">
            <w:pPr>
              <w:rPr>
                <w:rFonts w:ascii="Arial" w:hAnsi="Arial" w:cs="Arial"/>
                <w:sz w:val="16"/>
                <w:szCs w:val="16"/>
              </w:rPr>
            </w:pPr>
            <w:r>
              <w:rPr>
                <w:rFonts w:ascii="Arial" w:hAnsi="Arial" w:cs="Arial"/>
                <w:sz w:val="16"/>
                <w:szCs w:val="16"/>
              </w:rPr>
              <w:t>(imituoti per aukštos įtampos režimą)</w:t>
            </w:r>
          </w:p>
          <w:p w14:paraId="5F618978" w14:textId="77777777" w:rsidR="008F46B0" w:rsidRDefault="008F46B0" w:rsidP="001C47E4">
            <w:pPr>
              <w:rPr>
                <w:rFonts w:ascii="Arial" w:hAnsi="Arial" w:cs="Arial"/>
                <w:sz w:val="16"/>
                <w:szCs w:val="16"/>
              </w:rPr>
            </w:pPr>
          </w:p>
          <w:p w14:paraId="3BE3AEE4" w14:textId="3C5F1097" w:rsidR="008F46B0" w:rsidRPr="00020D76" w:rsidRDefault="008F46B0" w:rsidP="001C47E4">
            <w:pPr>
              <w:rPr>
                <w:rFonts w:ascii="Arial" w:hAnsi="Arial" w:cs="Arial"/>
                <w:color w:val="FF0000"/>
                <w:sz w:val="14"/>
                <w:szCs w:val="14"/>
              </w:rPr>
            </w:pPr>
            <w:r w:rsidRPr="00020D76">
              <w:rPr>
                <w:rFonts w:ascii="Arial" w:hAnsi="Arial" w:cs="Arial"/>
                <w:color w:val="FF0000"/>
                <w:sz w:val="14"/>
                <w:szCs w:val="14"/>
              </w:rPr>
              <w:t>Taikoma jei nėra galimybės atlikti kitomis ESO priemonėmis įtampos reguliavimą ESO tinkle</w:t>
            </w:r>
          </w:p>
          <w:p w14:paraId="28B922B1" w14:textId="77777777" w:rsidR="008F46B0" w:rsidRPr="00020D76" w:rsidRDefault="008F46B0" w:rsidP="001C47E4">
            <w:pPr>
              <w:rPr>
                <w:rFonts w:ascii="Arial" w:hAnsi="Arial" w:cs="Arial"/>
                <w:sz w:val="16"/>
                <w:szCs w:val="16"/>
              </w:rPr>
            </w:pPr>
          </w:p>
        </w:tc>
        <w:tc>
          <w:tcPr>
            <w:tcW w:w="7229" w:type="dxa"/>
          </w:tcPr>
          <w:p w14:paraId="6174AD2D" w14:textId="77777777" w:rsidR="008F46B0" w:rsidRPr="00BD3429" w:rsidRDefault="008F46B0" w:rsidP="001C47E4">
            <w:pPr>
              <w:rPr>
                <w:rFonts w:ascii="Arial" w:hAnsi="Arial" w:cs="Arial"/>
                <w:sz w:val="16"/>
                <w:szCs w:val="16"/>
              </w:rPr>
            </w:pPr>
            <w:r w:rsidRPr="00BD3429">
              <w:rPr>
                <w:rFonts w:ascii="Arial" w:hAnsi="Arial" w:cs="Arial"/>
                <w:sz w:val="16"/>
                <w:szCs w:val="16"/>
              </w:rPr>
              <w:t>Kreivės A, B, C, D taškai pastumti per -0,045*U</w:t>
            </w:r>
            <w:r w:rsidRPr="00BD3429">
              <w:rPr>
                <w:rFonts w:ascii="Arial" w:hAnsi="Arial" w:cs="Arial"/>
                <w:sz w:val="16"/>
                <w:szCs w:val="16"/>
                <w:vertAlign w:val="subscript"/>
              </w:rPr>
              <w:t>N</w:t>
            </w:r>
          </w:p>
          <w:p w14:paraId="54247F1F" w14:textId="4548E79B" w:rsidR="008F46B0" w:rsidRPr="00BD3429" w:rsidRDefault="008F46B0" w:rsidP="001C47E4">
            <w:pPr>
              <w:rPr>
                <w:rFonts w:ascii="Arial" w:hAnsi="Arial" w:cs="Arial"/>
                <w:sz w:val="16"/>
                <w:szCs w:val="16"/>
              </w:rPr>
            </w:pPr>
            <w:r w:rsidRPr="00BD3429">
              <w:rPr>
                <w:rFonts w:ascii="Arial" w:hAnsi="Arial" w:cs="Arial"/>
                <w:sz w:val="16"/>
                <w:szCs w:val="16"/>
              </w:rPr>
              <w:t xml:space="preserve">Q(U) kreivės taškas A: </w:t>
            </w:r>
            <w:r w:rsidRPr="00B70535">
              <w:rPr>
                <w:rFonts w:ascii="Arial" w:hAnsi="Arial" w:cs="Arial"/>
                <w:sz w:val="16"/>
                <w:szCs w:val="16"/>
              </w:rPr>
              <w:t>0,8</w:t>
            </w:r>
            <w:r w:rsidR="002C1FD4" w:rsidRPr="00B70535">
              <w:rPr>
                <w:rFonts w:ascii="Arial" w:hAnsi="Arial" w:cs="Arial"/>
                <w:sz w:val="16"/>
                <w:szCs w:val="16"/>
              </w:rPr>
              <w:t>7</w:t>
            </w:r>
            <w:r w:rsidRPr="00B70535">
              <w:rPr>
                <w:rFonts w:ascii="Arial" w:hAnsi="Arial" w:cs="Arial"/>
                <w:sz w:val="16"/>
                <w:szCs w:val="16"/>
              </w:rPr>
              <w:t>5</w:t>
            </w:r>
            <w:r w:rsidRPr="00BD3429">
              <w:rPr>
                <w:rFonts w:ascii="Arial" w:hAnsi="Arial" w:cs="Arial"/>
                <w:sz w:val="16"/>
                <w:szCs w:val="16"/>
              </w:rPr>
              <w:t>*U</w:t>
            </w:r>
            <w:r w:rsidRPr="00BD3429">
              <w:rPr>
                <w:rFonts w:ascii="Arial" w:hAnsi="Arial" w:cs="Arial"/>
                <w:sz w:val="16"/>
                <w:szCs w:val="16"/>
                <w:vertAlign w:val="subscript"/>
              </w:rPr>
              <w:t>N</w:t>
            </w:r>
            <w:r w:rsidRPr="00BD3429">
              <w:rPr>
                <w:rFonts w:ascii="Arial" w:hAnsi="Arial" w:cs="Arial"/>
                <w:sz w:val="16"/>
                <w:szCs w:val="16"/>
              </w:rPr>
              <w:t>; Q/</w:t>
            </w:r>
            <w:proofErr w:type="spellStart"/>
            <w:r w:rsidRPr="00BD3429">
              <w:rPr>
                <w:rFonts w:ascii="Arial" w:hAnsi="Arial" w:cs="Arial"/>
                <w:sz w:val="16"/>
                <w:szCs w:val="16"/>
              </w:rPr>
              <w:t>Pmax</w:t>
            </w:r>
            <w:proofErr w:type="spellEnd"/>
            <w:r w:rsidRPr="00BD3429">
              <w:rPr>
                <w:rFonts w:ascii="Arial" w:hAnsi="Arial" w:cs="Arial"/>
                <w:sz w:val="16"/>
                <w:szCs w:val="16"/>
              </w:rPr>
              <w:t xml:space="preserve"> = 0,484 </w:t>
            </w:r>
            <w:r w:rsidR="006A523B" w:rsidRPr="00BD3429">
              <w:rPr>
                <w:rFonts w:ascii="Arial" w:hAnsi="Arial" w:cs="Arial"/>
                <w:sz w:val="16"/>
                <w:szCs w:val="16"/>
              </w:rPr>
              <w:t>(C tipui Q/</w:t>
            </w:r>
            <w:proofErr w:type="spellStart"/>
            <w:r w:rsidR="006A523B" w:rsidRPr="00BD3429">
              <w:rPr>
                <w:rFonts w:ascii="Arial" w:hAnsi="Arial" w:cs="Arial"/>
                <w:sz w:val="16"/>
                <w:szCs w:val="16"/>
              </w:rPr>
              <w:t>Pmax</w:t>
            </w:r>
            <w:proofErr w:type="spellEnd"/>
            <w:r w:rsidR="006A523B" w:rsidRPr="00BD3429">
              <w:rPr>
                <w:rFonts w:ascii="Arial" w:hAnsi="Arial" w:cs="Arial"/>
                <w:sz w:val="16"/>
                <w:szCs w:val="16"/>
              </w:rPr>
              <w:t xml:space="preserve"> = 0,4) </w:t>
            </w:r>
            <w:r w:rsidRPr="00BD3429">
              <w:rPr>
                <w:rFonts w:ascii="Arial" w:hAnsi="Arial" w:cs="Arial"/>
                <w:sz w:val="16"/>
                <w:szCs w:val="16"/>
              </w:rPr>
              <w:t>(P/Q galimybių riba generuoti reaktyviąją galią)</w:t>
            </w:r>
          </w:p>
          <w:p w14:paraId="172DB80F" w14:textId="6341AE3C" w:rsidR="008F46B0" w:rsidRPr="00BD3429" w:rsidRDefault="008F46B0" w:rsidP="001C47E4">
            <w:pPr>
              <w:rPr>
                <w:rFonts w:ascii="Arial" w:hAnsi="Arial" w:cs="Arial"/>
                <w:sz w:val="16"/>
                <w:szCs w:val="16"/>
              </w:rPr>
            </w:pPr>
            <w:r w:rsidRPr="00BD3429">
              <w:rPr>
                <w:rFonts w:ascii="Arial" w:hAnsi="Arial" w:cs="Arial"/>
                <w:sz w:val="16"/>
                <w:szCs w:val="16"/>
              </w:rPr>
              <w:t xml:space="preserve">Q(U) kreivės taškas B: </w:t>
            </w:r>
            <w:r w:rsidRPr="00A67849">
              <w:rPr>
                <w:rFonts w:ascii="Arial" w:hAnsi="Arial" w:cs="Arial"/>
                <w:sz w:val="16"/>
                <w:szCs w:val="16"/>
              </w:rPr>
              <w:t>0,9</w:t>
            </w:r>
            <w:r w:rsidR="002C1FD4" w:rsidRPr="00A67849">
              <w:rPr>
                <w:rFonts w:ascii="Arial" w:hAnsi="Arial" w:cs="Arial"/>
                <w:sz w:val="16"/>
                <w:szCs w:val="16"/>
              </w:rPr>
              <w:t>1</w:t>
            </w:r>
            <w:r w:rsidRPr="00A67849">
              <w:rPr>
                <w:rFonts w:ascii="Arial" w:hAnsi="Arial" w:cs="Arial"/>
                <w:sz w:val="16"/>
                <w:szCs w:val="16"/>
              </w:rPr>
              <w:t>5</w:t>
            </w:r>
            <w:r w:rsidRPr="00BD3429">
              <w:rPr>
                <w:rFonts w:ascii="Arial" w:hAnsi="Arial" w:cs="Arial"/>
                <w:sz w:val="16"/>
                <w:szCs w:val="16"/>
              </w:rPr>
              <w:t>*U</w:t>
            </w:r>
            <w:r w:rsidRPr="00BD3429">
              <w:rPr>
                <w:rFonts w:ascii="Arial" w:hAnsi="Arial" w:cs="Arial"/>
                <w:sz w:val="16"/>
                <w:szCs w:val="16"/>
                <w:vertAlign w:val="subscript"/>
              </w:rPr>
              <w:t>N</w:t>
            </w:r>
            <w:r w:rsidRPr="00BD3429">
              <w:rPr>
                <w:rFonts w:ascii="Arial" w:hAnsi="Arial" w:cs="Arial"/>
                <w:sz w:val="16"/>
                <w:szCs w:val="16"/>
              </w:rPr>
              <w:t>; Q/</w:t>
            </w:r>
            <w:proofErr w:type="spellStart"/>
            <w:r w:rsidRPr="00BD3429">
              <w:rPr>
                <w:rFonts w:ascii="Arial" w:hAnsi="Arial" w:cs="Arial"/>
                <w:sz w:val="16"/>
                <w:szCs w:val="16"/>
              </w:rPr>
              <w:t>Pmax</w:t>
            </w:r>
            <w:proofErr w:type="spellEnd"/>
            <w:r w:rsidRPr="00BD3429">
              <w:rPr>
                <w:rFonts w:ascii="Arial" w:hAnsi="Arial" w:cs="Arial"/>
                <w:sz w:val="16"/>
                <w:szCs w:val="16"/>
              </w:rPr>
              <w:t xml:space="preserve"> = 0</w:t>
            </w:r>
          </w:p>
          <w:p w14:paraId="4FFACB39" w14:textId="2B4C66CF" w:rsidR="008F46B0" w:rsidRPr="00BD3429" w:rsidRDefault="008F46B0" w:rsidP="001C47E4">
            <w:pPr>
              <w:rPr>
                <w:rFonts w:ascii="Arial" w:hAnsi="Arial" w:cs="Arial"/>
                <w:sz w:val="16"/>
                <w:szCs w:val="16"/>
              </w:rPr>
            </w:pPr>
            <w:r w:rsidRPr="00BD3429">
              <w:rPr>
                <w:rFonts w:ascii="Arial" w:hAnsi="Arial" w:cs="Arial"/>
                <w:sz w:val="16"/>
                <w:szCs w:val="16"/>
              </w:rPr>
              <w:t xml:space="preserve">Q(U) kreivės taškas C: </w:t>
            </w:r>
            <w:r w:rsidR="00010496">
              <w:rPr>
                <w:rFonts w:ascii="Arial" w:hAnsi="Arial" w:cs="Arial"/>
                <w:sz w:val="16"/>
                <w:szCs w:val="16"/>
              </w:rPr>
              <w:t>0,995</w:t>
            </w:r>
            <w:r w:rsidRPr="00BD3429">
              <w:rPr>
                <w:rFonts w:ascii="Arial" w:hAnsi="Arial" w:cs="Arial"/>
                <w:sz w:val="16"/>
                <w:szCs w:val="16"/>
              </w:rPr>
              <w:t>*U</w:t>
            </w:r>
            <w:r w:rsidRPr="00BD3429">
              <w:rPr>
                <w:rFonts w:ascii="Arial" w:hAnsi="Arial" w:cs="Arial"/>
                <w:sz w:val="16"/>
                <w:szCs w:val="16"/>
                <w:vertAlign w:val="subscript"/>
              </w:rPr>
              <w:t>N</w:t>
            </w:r>
            <w:r w:rsidRPr="00BD3429">
              <w:rPr>
                <w:rFonts w:ascii="Arial" w:hAnsi="Arial" w:cs="Arial"/>
                <w:sz w:val="16"/>
                <w:szCs w:val="16"/>
              </w:rPr>
              <w:t>; Q/</w:t>
            </w:r>
            <w:proofErr w:type="spellStart"/>
            <w:r w:rsidRPr="00BD3429">
              <w:rPr>
                <w:rFonts w:ascii="Arial" w:hAnsi="Arial" w:cs="Arial"/>
                <w:sz w:val="16"/>
                <w:szCs w:val="16"/>
              </w:rPr>
              <w:t>Pmax</w:t>
            </w:r>
            <w:proofErr w:type="spellEnd"/>
            <w:r w:rsidRPr="00BD3429">
              <w:rPr>
                <w:rFonts w:ascii="Arial" w:hAnsi="Arial" w:cs="Arial"/>
                <w:sz w:val="16"/>
                <w:szCs w:val="16"/>
              </w:rPr>
              <w:t xml:space="preserve"> = 0</w:t>
            </w:r>
          </w:p>
          <w:p w14:paraId="63533740" w14:textId="418F8548" w:rsidR="008F46B0" w:rsidRPr="00BD3429" w:rsidRDefault="008F46B0" w:rsidP="001C47E4">
            <w:pPr>
              <w:rPr>
                <w:rFonts w:ascii="Arial" w:hAnsi="Arial" w:cs="Arial"/>
                <w:sz w:val="16"/>
                <w:szCs w:val="16"/>
              </w:rPr>
            </w:pPr>
            <w:r w:rsidRPr="00BD3429">
              <w:rPr>
                <w:rFonts w:ascii="Arial" w:hAnsi="Arial" w:cs="Arial"/>
                <w:sz w:val="16"/>
                <w:szCs w:val="16"/>
              </w:rPr>
              <w:t>Q(U) kreivės taškas D: 1,035*U</w:t>
            </w:r>
            <w:r w:rsidRPr="00BD3429">
              <w:rPr>
                <w:rFonts w:ascii="Arial" w:hAnsi="Arial" w:cs="Arial"/>
                <w:sz w:val="16"/>
                <w:szCs w:val="16"/>
                <w:vertAlign w:val="subscript"/>
              </w:rPr>
              <w:t>N</w:t>
            </w:r>
            <w:r w:rsidRPr="00BD3429">
              <w:rPr>
                <w:rFonts w:ascii="Arial" w:hAnsi="Arial" w:cs="Arial"/>
                <w:sz w:val="16"/>
                <w:szCs w:val="16"/>
              </w:rPr>
              <w:t>; Q/</w:t>
            </w:r>
            <w:proofErr w:type="spellStart"/>
            <w:r w:rsidRPr="00BD3429">
              <w:rPr>
                <w:rFonts w:ascii="Arial" w:hAnsi="Arial" w:cs="Arial"/>
                <w:sz w:val="16"/>
                <w:szCs w:val="16"/>
              </w:rPr>
              <w:t>Pmax</w:t>
            </w:r>
            <w:proofErr w:type="spellEnd"/>
            <w:r w:rsidRPr="00BD3429">
              <w:rPr>
                <w:rFonts w:ascii="Arial" w:hAnsi="Arial" w:cs="Arial"/>
                <w:sz w:val="16"/>
                <w:szCs w:val="16"/>
              </w:rPr>
              <w:t xml:space="preserve"> = 0,484 </w:t>
            </w:r>
            <w:r w:rsidR="006A523B" w:rsidRPr="00BD3429">
              <w:rPr>
                <w:rFonts w:ascii="Arial" w:hAnsi="Arial" w:cs="Arial"/>
                <w:sz w:val="16"/>
                <w:szCs w:val="16"/>
              </w:rPr>
              <w:t>(C tipui Q/</w:t>
            </w:r>
            <w:proofErr w:type="spellStart"/>
            <w:r w:rsidR="006A523B" w:rsidRPr="00BD3429">
              <w:rPr>
                <w:rFonts w:ascii="Arial" w:hAnsi="Arial" w:cs="Arial"/>
                <w:sz w:val="16"/>
                <w:szCs w:val="16"/>
              </w:rPr>
              <w:t>Pmax</w:t>
            </w:r>
            <w:proofErr w:type="spellEnd"/>
            <w:r w:rsidR="006A523B" w:rsidRPr="00BD3429">
              <w:rPr>
                <w:rFonts w:ascii="Arial" w:hAnsi="Arial" w:cs="Arial"/>
                <w:sz w:val="16"/>
                <w:szCs w:val="16"/>
              </w:rPr>
              <w:t xml:space="preserve"> = 0,4) </w:t>
            </w:r>
            <w:r w:rsidRPr="00BD3429">
              <w:rPr>
                <w:rFonts w:ascii="Arial" w:hAnsi="Arial" w:cs="Arial"/>
                <w:sz w:val="16"/>
                <w:szCs w:val="16"/>
              </w:rPr>
              <w:t>(P/Q galimybių riba vartoti reaktyviąją galią)</w:t>
            </w:r>
          </w:p>
          <w:p w14:paraId="0A7B8186" w14:textId="77777777" w:rsidR="008F46B0" w:rsidRPr="00BD3429" w:rsidRDefault="008F46B0" w:rsidP="001C47E4">
            <w:pPr>
              <w:rPr>
                <w:rFonts w:ascii="Arial" w:hAnsi="Arial" w:cs="Arial"/>
                <w:sz w:val="16"/>
                <w:szCs w:val="16"/>
              </w:rPr>
            </w:pPr>
            <w:r w:rsidRPr="00BD3429">
              <w:rPr>
                <w:rFonts w:ascii="Arial" w:hAnsi="Arial" w:cs="Arial"/>
                <w:sz w:val="16"/>
                <w:szCs w:val="16"/>
              </w:rPr>
              <w:t>Individualiai pagal situaciją, nuostatos gali būti koreguojamos siekiant pasiekti norimą rezultatą.</w:t>
            </w:r>
          </w:p>
        </w:tc>
        <w:tc>
          <w:tcPr>
            <w:tcW w:w="2977" w:type="dxa"/>
          </w:tcPr>
          <w:p w14:paraId="3F249B0A" w14:textId="77777777" w:rsidR="008F46B0" w:rsidRPr="007C182C" w:rsidRDefault="008F46B0" w:rsidP="001C47E4">
            <w:pPr>
              <w:rPr>
                <w:rFonts w:ascii="Arial" w:hAnsi="Arial" w:cs="Arial"/>
                <w:sz w:val="16"/>
                <w:szCs w:val="16"/>
              </w:rPr>
            </w:pPr>
          </w:p>
        </w:tc>
        <w:tc>
          <w:tcPr>
            <w:tcW w:w="567" w:type="dxa"/>
            <w:vAlign w:val="center"/>
          </w:tcPr>
          <w:p w14:paraId="7A5CB2A9" w14:textId="77777777" w:rsidR="008F46B0" w:rsidRPr="007C182C" w:rsidRDefault="008F46B0" w:rsidP="001C47E4">
            <w:pPr>
              <w:jc w:val="center"/>
              <w:rPr>
                <w:rFonts w:ascii="Arial" w:hAnsi="Arial" w:cs="Arial"/>
                <w:sz w:val="16"/>
                <w:szCs w:val="16"/>
              </w:rPr>
            </w:pPr>
            <w:r>
              <w:rPr>
                <w:rFonts w:ascii="Arial" w:hAnsi="Arial" w:cs="Arial"/>
                <w:sz w:val="16"/>
                <w:szCs w:val="16"/>
              </w:rPr>
              <w:t>X</w:t>
            </w:r>
          </w:p>
        </w:tc>
        <w:tc>
          <w:tcPr>
            <w:tcW w:w="567" w:type="dxa"/>
            <w:vAlign w:val="center"/>
          </w:tcPr>
          <w:p w14:paraId="513EEA0A" w14:textId="77777777" w:rsidR="008F46B0" w:rsidRPr="006C5FD5" w:rsidRDefault="008F46B0" w:rsidP="001C47E4">
            <w:pPr>
              <w:jc w:val="center"/>
              <w:rPr>
                <w:rFonts w:ascii="Segoe UI Symbol" w:hAnsi="Segoe UI Symbol" w:cs="Segoe UI Symbol"/>
                <w:sz w:val="16"/>
                <w:szCs w:val="16"/>
              </w:rPr>
            </w:pPr>
            <w:r>
              <w:rPr>
                <w:rFonts w:ascii="Segoe UI Symbol" w:hAnsi="Segoe UI Symbol" w:cs="Segoe UI Symbol"/>
                <w:sz w:val="16"/>
                <w:szCs w:val="16"/>
              </w:rPr>
              <w:t>X</w:t>
            </w:r>
          </w:p>
        </w:tc>
      </w:tr>
      <w:tr w:rsidR="008F46B0" w:rsidRPr="007C182C" w14:paraId="6120155D" w14:textId="77777777" w:rsidTr="001C47E4">
        <w:trPr>
          <w:trHeight w:val="881"/>
        </w:trPr>
        <w:tc>
          <w:tcPr>
            <w:tcW w:w="567" w:type="dxa"/>
          </w:tcPr>
          <w:p w14:paraId="65E66947" w14:textId="77777777" w:rsidR="008F46B0" w:rsidRDefault="008F46B0" w:rsidP="001C47E4">
            <w:pPr>
              <w:jc w:val="center"/>
              <w:rPr>
                <w:rFonts w:ascii="Arial" w:hAnsi="Arial" w:cs="Arial"/>
                <w:b/>
                <w:bCs/>
                <w:sz w:val="16"/>
                <w:szCs w:val="16"/>
                <w:lang w:val="en-US"/>
              </w:rPr>
            </w:pPr>
            <w:r>
              <w:rPr>
                <w:rFonts w:ascii="Arial" w:hAnsi="Arial" w:cs="Arial"/>
                <w:b/>
                <w:bCs/>
                <w:sz w:val="16"/>
                <w:szCs w:val="16"/>
                <w:lang w:val="en-US"/>
              </w:rPr>
              <w:t>4.</w:t>
            </w:r>
          </w:p>
        </w:tc>
        <w:tc>
          <w:tcPr>
            <w:tcW w:w="3261" w:type="dxa"/>
          </w:tcPr>
          <w:p w14:paraId="5361C699" w14:textId="77777777" w:rsidR="008F46B0" w:rsidRDefault="008F46B0" w:rsidP="001C47E4">
            <w:pPr>
              <w:rPr>
                <w:rFonts w:ascii="Arial" w:hAnsi="Arial" w:cs="Arial"/>
                <w:sz w:val="16"/>
                <w:szCs w:val="16"/>
              </w:rPr>
            </w:pPr>
            <w:r w:rsidRPr="00C728C8">
              <w:rPr>
                <w:rFonts w:ascii="Arial" w:hAnsi="Arial" w:cs="Arial"/>
                <w:sz w:val="16"/>
                <w:szCs w:val="16"/>
              </w:rPr>
              <w:t>Reaktyvios galios reguliavimo pagal įtampą funkcij</w:t>
            </w:r>
            <w:r>
              <w:rPr>
                <w:rFonts w:ascii="Arial" w:hAnsi="Arial" w:cs="Arial"/>
                <w:sz w:val="16"/>
                <w:szCs w:val="16"/>
              </w:rPr>
              <w:t>os</w:t>
            </w:r>
            <w:r w:rsidRPr="00C728C8">
              <w:rPr>
                <w:rFonts w:ascii="Arial" w:hAnsi="Arial" w:cs="Arial"/>
                <w:sz w:val="16"/>
                <w:szCs w:val="16"/>
              </w:rPr>
              <w:t xml:space="preserve"> Q(U)</w:t>
            </w:r>
            <w:r>
              <w:rPr>
                <w:rFonts w:ascii="Arial" w:hAnsi="Arial" w:cs="Arial"/>
                <w:sz w:val="16"/>
                <w:szCs w:val="16"/>
              </w:rPr>
              <w:t xml:space="preserve"> nuostatos </w:t>
            </w:r>
          </w:p>
          <w:p w14:paraId="690CB472" w14:textId="77777777" w:rsidR="008F46B0" w:rsidRDefault="008F46B0" w:rsidP="001C47E4">
            <w:pPr>
              <w:rPr>
                <w:rFonts w:ascii="Arial" w:hAnsi="Arial" w:cs="Arial"/>
                <w:sz w:val="16"/>
                <w:szCs w:val="16"/>
              </w:rPr>
            </w:pPr>
            <w:r>
              <w:rPr>
                <w:rFonts w:ascii="Arial" w:hAnsi="Arial" w:cs="Arial"/>
                <w:sz w:val="16"/>
                <w:szCs w:val="16"/>
              </w:rPr>
              <w:t>(imituoti per žemos įtampos režimą)</w:t>
            </w:r>
          </w:p>
          <w:p w14:paraId="27736397" w14:textId="77777777" w:rsidR="008F46B0" w:rsidRDefault="008F46B0" w:rsidP="001C47E4">
            <w:pPr>
              <w:rPr>
                <w:rFonts w:ascii="Arial" w:hAnsi="Arial" w:cs="Arial"/>
                <w:sz w:val="16"/>
                <w:szCs w:val="16"/>
              </w:rPr>
            </w:pPr>
          </w:p>
          <w:p w14:paraId="10C05A18" w14:textId="77777777" w:rsidR="008F46B0" w:rsidRPr="00020D76" w:rsidRDefault="008F46B0" w:rsidP="001C47E4">
            <w:pPr>
              <w:rPr>
                <w:rFonts w:ascii="Arial" w:hAnsi="Arial" w:cs="Arial"/>
                <w:color w:val="FF0000"/>
                <w:sz w:val="14"/>
                <w:szCs w:val="14"/>
              </w:rPr>
            </w:pPr>
            <w:r w:rsidRPr="00020D76">
              <w:rPr>
                <w:rFonts w:ascii="Arial" w:hAnsi="Arial" w:cs="Arial"/>
                <w:color w:val="FF0000"/>
                <w:sz w:val="14"/>
                <w:szCs w:val="14"/>
              </w:rPr>
              <w:t>Taikoma jei nėra galimybės atlikti kitomis ESO priemonėmis įtampos reguliavimą ESO tinkle</w:t>
            </w:r>
          </w:p>
        </w:tc>
        <w:tc>
          <w:tcPr>
            <w:tcW w:w="7229" w:type="dxa"/>
          </w:tcPr>
          <w:p w14:paraId="3E4D1413" w14:textId="77777777" w:rsidR="008F46B0" w:rsidRPr="00BD3429" w:rsidRDefault="008F46B0" w:rsidP="001C47E4">
            <w:pPr>
              <w:rPr>
                <w:rFonts w:ascii="Arial" w:hAnsi="Arial" w:cs="Arial"/>
                <w:sz w:val="16"/>
                <w:szCs w:val="16"/>
              </w:rPr>
            </w:pPr>
            <w:r w:rsidRPr="00BD3429">
              <w:rPr>
                <w:rFonts w:ascii="Arial" w:hAnsi="Arial" w:cs="Arial"/>
                <w:sz w:val="16"/>
                <w:szCs w:val="16"/>
              </w:rPr>
              <w:t>Kreivės A, B, C, D taškai pastumti per +0,035*U</w:t>
            </w:r>
            <w:r w:rsidRPr="00BD3429">
              <w:rPr>
                <w:rFonts w:ascii="Arial" w:hAnsi="Arial" w:cs="Arial"/>
                <w:sz w:val="16"/>
                <w:szCs w:val="16"/>
                <w:vertAlign w:val="subscript"/>
              </w:rPr>
              <w:t>N</w:t>
            </w:r>
          </w:p>
          <w:p w14:paraId="2E07F013" w14:textId="2BC78C3B" w:rsidR="008F46B0" w:rsidRPr="001330C2" w:rsidRDefault="008F46B0" w:rsidP="001C47E4">
            <w:pPr>
              <w:rPr>
                <w:rFonts w:ascii="Arial" w:hAnsi="Arial" w:cs="Arial"/>
                <w:sz w:val="16"/>
                <w:szCs w:val="16"/>
              </w:rPr>
            </w:pPr>
            <w:r w:rsidRPr="00BD3429">
              <w:rPr>
                <w:rFonts w:ascii="Arial" w:hAnsi="Arial" w:cs="Arial"/>
                <w:sz w:val="16"/>
                <w:szCs w:val="16"/>
              </w:rPr>
              <w:t xml:space="preserve">Q(U) kreivės taškas A: </w:t>
            </w:r>
            <w:r w:rsidRPr="001330C2">
              <w:rPr>
                <w:rFonts w:ascii="Arial" w:hAnsi="Arial" w:cs="Arial"/>
                <w:sz w:val="16"/>
                <w:szCs w:val="16"/>
              </w:rPr>
              <w:t>1,0</w:t>
            </w:r>
            <w:r w:rsidR="00E33631" w:rsidRPr="001330C2">
              <w:rPr>
                <w:rFonts w:ascii="Arial" w:hAnsi="Arial" w:cs="Arial"/>
                <w:sz w:val="16"/>
                <w:szCs w:val="16"/>
              </w:rPr>
              <w:t>2</w:t>
            </w:r>
            <w:r w:rsidRPr="001330C2">
              <w:rPr>
                <w:rFonts w:ascii="Arial" w:hAnsi="Arial" w:cs="Arial"/>
                <w:sz w:val="16"/>
                <w:szCs w:val="16"/>
              </w:rPr>
              <w:t>*U</w:t>
            </w:r>
            <w:r w:rsidRPr="001330C2">
              <w:rPr>
                <w:rFonts w:ascii="Arial" w:hAnsi="Arial" w:cs="Arial"/>
                <w:sz w:val="16"/>
                <w:szCs w:val="16"/>
                <w:vertAlign w:val="subscript"/>
              </w:rPr>
              <w:t>N</w:t>
            </w:r>
            <w:r w:rsidRPr="001330C2">
              <w:rPr>
                <w:rFonts w:ascii="Arial" w:hAnsi="Arial" w:cs="Arial"/>
                <w:sz w:val="16"/>
                <w:szCs w:val="16"/>
              </w:rPr>
              <w:t>; Q/</w:t>
            </w:r>
            <w:proofErr w:type="spellStart"/>
            <w:r w:rsidRPr="001330C2">
              <w:rPr>
                <w:rFonts w:ascii="Arial" w:hAnsi="Arial" w:cs="Arial"/>
                <w:sz w:val="16"/>
                <w:szCs w:val="16"/>
              </w:rPr>
              <w:t>Pmax</w:t>
            </w:r>
            <w:proofErr w:type="spellEnd"/>
            <w:r w:rsidRPr="001330C2">
              <w:rPr>
                <w:rFonts w:ascii="Arial" w:hAnsi="Arial" w:cs="Arial"/>
                <w:sz w:val="16"/>
                <w:szCs w:val="16"/>
              </w:rPr>
              <w:t xml:space="preserve"> = 0,484</w:t>
            </w:r>
            <w:r w:rsidR="00FD6ABC" w:rsidRPr="001330C2">
              <w:rPr>
                <w:rFonts w:ascii="Arial" w:hAnsi="Arial" w:cs="Arial"/>
                <w:sz w:val="16"/>
                <w:szCs w:val="16"/>
              </w:rPr>
              <w:t xml:space="preserve"> (C tipui Q/</w:t>
            </w:r>
            <w:proofErr w:type="spellStart"/>
            <w:r w:rsidR="00FD6ABC" w:rsidRPr="001330C2">
              <w:rPr>
                <w:rFonts w:ascii="Arial" w:hAnsi="Arial" w:cs="Arial"/>
                <w:sz w:val="16"/>
                <w:szCs w:val="16"/>
              </w:rPr>
              <w:t>Pmax</w:t>
            </w:r>
            <w:proofErr w:type="spellEnd"/>
            <w:r w:rsidR="00FD6ABC" w:rsidRPr="001330C2">
              <w:rPr>
                <w:rFonts w:ascii="Arial" w:hAnsi="Arial" w:cs="Arial"/>
                <w:sz w:val="16"/>
                <w:szCs w:val="16"/>
              </w:rPr>
              <w:t xml:space="preserve"> = 0,4)</w:t>
            </w:r>
            <w:r w:rsidRPr="001330C2">
              <w:rPr>
                <w:rFonts w:ascii="Arial" w:hAnsi="Arial" w:cs="Arial"/>
                <w:sz w:val="16"/>
                <w:szCs w:val="16"/>
              </w:rPr>
              <w:t xml:space="preserve"> (P/Q galimybių riba generuoti reaktyviąją galią)</w:t>
            </w:r>
          </w:p>
          <w:p w14:paraId="0191D436" w14:textId="0CE173AD" w:rsidR="008F46B0" w:rsidRPr="00BD3429" w:rsidRDefault="008F46B0" w:rsidP="001C47E4">
            <w:pPr>
              <w:rPr>
                <w:rFonts w:ascii="Arial" w:hAnsi="Arial" w:cs="Arial"/>
                <w:sz w:val="16"/>
                <w:szCs w:val="16"/>
              </w:rPr>
            </w:pPr>
            <w:r w:rsidRPr="001330C2">
              <w:rPr>
                <w:rFonts w:ascii="Arial" w:hAnsi="Arial" w:cs="Arial"/>
                <w:sz w:val="16"/>
                <w:szCs w:val="16"/>
              </w:rPr>
              <w:t>Q(U) kreivės taškas B: 1,</w:t>
            </w:r>
            <w:r w:rsidR="00E33631" w:rsidRPr="001330C2">
              <w:rPr>
                <w:rFonts w:ascii="Arial" w:hAnsi="Arial" w:cs="Arial"/>
                <w:sz w:val="16"/>
                <w:szCs w:val="16"/>
              </w:rPr>
              <w:t>06</w:t>
            </w:r>
            <w:r w:rsidRPr="00BD3429">
              <w:rPr>
                <w:rFonts w:ascii="Arial" w:hAnsi="Arial" w:cs="Arial"/>
                <w:sz w:val="16"/>
                <w:szCs w:val="16"/>
              </w:rPr>
              <w:t>*U</w:t>
            </w:r>
            <w:r w:rsidRPr="00BD3429">
              <w:rPr>
                <w:rFonts w:ascii="Arial" w:hAnsi="Arial" w:cs="Arial"/>
                <w:sz w:val="16"/>
                <w:szCs w:val="16"/>
                <w:vertAlign w:val="subscript"/>
              </w:rPr>
              <w:t>N</w:t>
            </w:r>
            <w:r w:rsidRPr="00BD3429">
              <w:rPr>
                <w:rFonts w:ascii="Arial" w:hAnsi="Arial" w:cs="Arial"/>
                <w:sz w:val="16"/>
                <w:szCs w:val="16"/>
              </w:rPr>
              <w:t>; Q/</w:t>
            </w:r>
            <w:proofErr w:type="spellStart"/>
            <w:r w:rsidRPr="00BD3429">
              <w:rPr>
                <w:rFonts w:ascii="Arial" w:hAnsi="Arial" w:cs="Arial"/>
                <w:sz w:val="16"/>
                <w:szCs w:val="16"/>
              </w:rPr>
              <w:t>Pmax</w:t>
            </w:r>
            <w:proofErr w:type="spellEnd"/>
            <w:r w:rsidRPr="00BD3429">
              <w:rPr>
                <w:rFonts w:ascii="Arial" w:hAnsi="Arial" w:cs="Arial"/>
                <w:sz w:val="16"/>
                <w:szCs w:val="16"/>
              </w:rPr>
              <w:t xml:space="preserve"> = 0</w:t>
            </w:r>
          </w:p>
          <w:p w14:paraId="5286BDC9" w14:textId="1BF31445" w:rsidR="008F46B0" w:rsidRPr="00BD3429" w:rsidRDefault="008F46B0" w:rsidP="001C47E4">
            <w:pPr>
              <w:rPr>
                <w:rFonts w:ascii="Arial" w:hAnsi="Arial" w:cs="Arial"/>
                <w:sz w:val="16"/>
                <w:szCs w:val="16"/>
              </w:rPr>
            </w:pPr>
            <w:r w:rsidRPr="00BD3429">
              <w:rPr>
                <w:rFonts w:ascii="Arial" w:hAnsi="Arial" w:cs="Arial"/>
                <w:sz w:val="16"/>
                <w:szCs w:val="16"/>
              </w:rPr>
              <w:t xml:space="preserve">Q(U) kreivės taškas C: </w:t>
            </w:r>
            <w:r w:rsidRPr="002B0707">
              <w:rPr>
                <w:rFonts w:ascii="Arial" w:hAnsi="Arial" w:cs="Arial"/>
                <w:sz w:val="16"/>
                <w:szCs w:val="16"/>
              </w:rPr>
              <w:t>1,14*U</w:t>
            </w:r>
            <w:r w:rsidRPr="002B0707">
              <w:rPr>
                <w:rFonts w:ascii="Arial" w:hAnsi="Arial" w:cs="Arial"/>
                <w:sz w:val="16"/>
                <w:szCs w:val="16"/>
                <w:vertAlign w:val="subscript"/>
              </w:rPr>
              <w:t>N</w:t>
            </w:r>
            <w:r w:rsidRPr="00BD3429">
              <w:rPr>
                <w:rFonts w:ascii="Arial" w:hAnsi="Arial" w:cs="Arial"/>
                <w:sz w:val="16"/>
                <w:szCs w:val="16"/>
              </w:rPr>
              <w:t>; Q/</w:t>
            </w:r>
            <w:proofErr w:type="spellStart"/>
            <w:r w:rsidRPr="00BD3429">
              <w:rPr>
                <w:rFonts w:ascii="Arial" w:hAnsi="Arial" w:cs="Arial"/>
                <w:sz w:val="16"/>
                <w:szCs w:val="16"/>
              </w:rPr>
              <w:t>Pmax</w:t>
            </w:r>
            <w:proofErr w:type="spellEnd"/>
            <w:r w:rsidRPr="00BD3429">
              <w:rPr>
                <w:rFonts w:ascii="Arial" w:hAnsi="Arial" w:cs="Arial"/>
                <w:sz w:val="16"/>
                <w:szCs w:val="16"/>
              </w:rPr>
              <w:t xml:space="preserve"> = 0</w:t>
            </w:r>
          </w:p>
          <w:p w14:paraId="162B9B45" w14:textId="2FB0FEA3" w:rsidR="008F46B0" w:rsidRPr="00BD3429" w:rsidRDefault="008F46B0" w:rsidP="001C47E4">
            <w:pPr>
              <w:rPr>
                <w:rFonts w:ascii="Arial" w:hAnsi="Arial" w:cs="Arial"/>
                <w:sz w:val="16"/>
                <w:szCs w:val="16"/>
              </w:rPr>
            </w:pPr>
            <w:r w:rsidRPr="00BD3429">
              <w:rPr>
                <w:rFonts w:ascii="Arial" w:hAnsi="Arial" w:cs="Arial"/>
                <w:sz w:val="16"/>
                <w:szCs w:val="16"/>
              </w:rPr>
              <w:t>Q(U) kreivės taškas D: 1,18*U</w:t>
            </w:r>
            <w:r w:rsidRPr="00BD3429">
              <w:rPr>
                <w:rFonts w:ascii="Arial" w:hAnsi="Arial" w:cs="Arial"/>
                <w:sz w:val="16"/>
                <w:szCs w:val="16"/>
                <w:vertAlign w:val="subscript"/>
              </w:rPr>
              <w:t>N</w:t>
            </w:r>
            <w:r w:rsidRPr="00BD3429">
              <w:rPr>
                <w:rFonts w:ascii="Arial" w:hAnsi="Arial" w:cs="Arial"/>
                <w:sz w:val="16"/>
                <w:szCs w:val="16"/>
              </w:rPr>
              <w:t>; Q/</w:t>
            </w:r>
            <w:proofErr w:type="spellStart"/>
            <w:r w:rsidRPr="00BD3429">
              <w:rPr>
                <w:rFonts w:ascii="Arial" w:hAnsi="Arial" w:cs="Arial"/>
                <w:sz w:val="16"/>
                <w:szCs w:val="16"/>
              </w:rPr>
              <w:t>Pmax</w:t>
            </w:r>
            <w:proofErr w:type="spellEnd"/>
            <w:r w:rsidRPr="00BD3429">
              <w:rPr>
                <w:rFonts w:ascii="Arial" w:hAnsi="Arial" w:cs="Arial"/>
                <w:sz w:val="16"/>
                <w:szCs w:val="16"/>
              </w:rPr>
              <w:t xml:space="preserve"> = 0,484</w:t>
            </w:r>
            <w:r w:rsidR="00FD6ABC" w:rsidRPr="00BD3429">
              <w:rPr>
                <w:rFonts w:ascii="Arial" w:hAnsi="Arial" w:cs="Arial"/>
                <w:sz w:val="16"/>
                <w:szCs w:val="16"/>
              </w:rPr>
              <w:t xml:space="preserve"> (C tipui Q/</w:t>
            </w:r>
            <w:proofErr w:type="spellStart"/>
            <w:r w:rsidR="00FD6ABC" w:rsidRPr="00BD3429">
              <w:rPr>
                <w:rFonts w:ascii="Arial" w:hAnsi="Arial" w:cs="Arial"/>
                <w:sz w:val="16"/>
                <w:szCs w:val="16"/>
              </w:rPr>
              <w:t>Pmax</w:t>
            </w:r>
            <w:proofErr w:type="spellEnd"/>
            <w:r w:rsidR="00FD6ABC" w:rsidRPr="00BD3429">
              <w:rPr>
                <w:rFonts w:ascii="Arial" w:hAnsi="Arial" w:cs="Arial"/>
                <w:sz w:val="16"/>
                <w:szCs w:val="16"/>
              </w:rPr>
              <w:t xml:space="preserve"> = 0,4)</w:t>
            </w:r>
            <w:r w:rsidRPr="00BD3429">
              <w:rPr>
                <w:rFonts w:ascii="Arial" w:hAnsi="Arial" w:cs="Arial"/>
                <w:sz w:val="16"/>
                <w:szCs w:val="16"/>
              </w:rPr>
              <w:t xml:space="preserve"> (P/Q galimybių riba vartoti reaktyviąją galią)</w:t>
            </w:r>
          </w:p>
          <w:p w14:paraId="21F05D71" w14:textId="77777777" w:rsidR="008F46B0" w:rsidRPr="00BD3429" w:rsidRDefault="008F46B0" w:rsidP="001C47E4">
            <w:pPr>
              <w:rPr>
                <w:rFonts w:ascii="Arial" w:hAnsi="Arial" w:cs="Arial"/>
                <w:sz w:val="16"/>
                <w:szCs w:val="16"/>
              </w:rPr>
            </w:pPr>
            <w:r w:rsidRPr="00BD3429">
              <w:rPr>
                <w:rFonts w:ascii="Arial" w:hAnsi="Arial" w:cs="Arial"/>
                <w:sz w:val="16"/>
                <w:szCs w:val="16"/>
              </w:rPr>
              <w:t>Individualiai pagal situaciją, nuostatos gali būti koreguojamos siekiant pasiekti norimą rezultatą.</w:t>
            </w:r>
          </w:p>
        </w:tc>
        <w:tc>
          <w:tcPr>
            <w:tcW w:w="2977" w:type="dxa"/>
          </w:tcPr>
          <w:p w14:paraId="1D3D7472" w14:textId="77777777" w:rsidR="008F46B0" w:rsidRPr="007C182C" w:rsidRDefault="008F46B0" w:rsidP="001C47E4">
            <w:pPr>
              <w:rPr>
                <w:rFonts w:ascii="Arial" w:hAnsi="Arial" w:cs="Arial"/>
                <w:sz w:val="16"/>
                <w:szCs w:val="16"/>
              </w:rPr>
            </w:pPr>
          </w:p>
        </w:tc>
        <w:tc>
          <w:tcPr>
            <w:tcW w:w="567" w:type="dxa"/>
            <w:vAlign w:val="center"/>
          </w:tcPr>
          <w:p w14:paraId="59A8FC53" w14:textId="77777777" w:rsidR="008F46B0" w:rsidRPr="007C182C" w:rsidRDefault="008F46B0" w:rsidP="001C47E4">
            <w:pPr>
              <w:jc w:val="center"/>
              <w:rPr>
                <w:rFonts w:ascii="Arial" w:hAnsi="Arial" w:cs="Arial"/>
                <w:sz w:val="16"/>
                <w:szCs w:val="16"/>
              </w:rPr>
            </w:pPr>
            <w:r>
              <w:rPr>
                <w:rFonts w:ascii="Arial" w:hAnsi="Arial" w:cs="Arial"/>
                <w:sz w:val="16"/>
                <w:szCs w:val="16"/>
              </w:rPr>
              <w:t>X</w:t>
            </w:r>
          </w:p>
        </w:tc>
        <w:tc>
          <w:tcPr>
            <w:tcW w:w="567" w:type="dxa"/>
            <w:vAlign w:val="center"/>
          </w:tcPr>
          <w:p w14:paraId="42E4DDDC" w14:textId="77777777" w:rsidR="008F46B0" w:rsidRPr="006C5FD5" w:rsidRDefault="008F46B0" w:rsidP="001C47E4">
            <w:pPr>
              <w:jc w:val="center"/>
              <w:rPr>
                <w:rFonts w:ascii="Segoe UI Symbol" w:hAnsi="Segoe UI Symbol" w:cs="Segoe UI Symbol"/>
                <w:sz w:val="16"/>
                <w:szCs w:val="16"/>
              </w:rPr>
            </w:pPr>
            <w:r>
              <w:rPr>
                <w:rFonts w:ascii="Segoe UI Symbol" w:hAnsi="Segoe UI Symbol" w:cs="Segoe UI Symbol"/>
                <w:sz w:val="16"/>
                <w:szCs w:val="16"/>
              </w:rPr>
              <w:t>X</w:t>
            </w:r>
          </w:p>
        </w:tc>
      </w:tr>
      <w:tr w:rsidR="008F46B0" w:rsidRPr="007C182C" w14:paraId="39F1A9AE" w14:textId="77777777" w:rsidTr="001C47E4">
        <w:trPr>
          <w:trHeight w:val="514"/>
        </w:trPr>
        <w:tc>
          <w:tcPr>
            <w:tcW w:w="567" w:type="dxa"/>
          </w:tcPr>
          <w:p w14:paraId="26E085D3" w14:textId="77777777" w:rsidR="008F46B0" w:rsidRDefault="008F46B0" w:rsidP="001C47E4">
            <w:pPr>
              <w:jc w:val="center"/>
              <w:rPr>
                <w:rFonts w:ascii="Arial" w:hAnsi="Arial" w:cs="Arial"/>
                <w:b/>
                <w:bCs/>
                <w:sz w:val="16"/>
                <w:szCs w:val="16"/>
                <w:lang w:val="en-US"/>
              </w:rPr>
            </w:pPr>
            <w:r>
              <w:rPr>
                <w:rFonts w:ascii="Arial" w:hAnsi="Arial" w:cs="Arial"/>
                <w:b/>
                <w:bCs/>
                <w:sz w:val="16"/>
                <w:szCs w:val="16"/>
                <w:lang w:val="en-US"/>
              </w:rPr>
              <w:t>5.</w:t>
            </w:r>
          </w:p>
        </w:tc>
        <w:tc>
          <w:tcPr>
            <w:tcW w:w="3261" w:type="dxa"/>
          </w:tcPr>
          <w:p w14:paraId="0E7ABEDB" w14:textId="77777777" w:rsidR="008F46B0" w:rsidRPr="00C728C8" w:rsidRDefault="008F46B0" w:rsidP="001C47E4">
            <w:pPr>
              <w:rPr>
                <w:rFonts w:ascii="Arial" w:hAnsi="Arial" w:cs="Arial"/>
                <w:sz w:val="16"/>
                <w:szCs w:val="16"/>
              </w:rPr>
            </w:pPr>
            <w:r w:rsidRPr="00C728C8">
              <w:rPr>
                <w:rFonts w:ascii="Arial" w:hAnsi="Arial" w:cs="Arial"/>
                <w:sz w:val="16"/>
                <w:szCs w:val="16"/>
              </w:rPr>
              <w:t>Q(U)</w:t>
            </w:r>
            <w:r>
              <w:rPr>
                <w:rFonts w:ascii="Arial" w:hAnsi="Arial" w:cs="Arial"/>
                <w:sz w:val="16"/>
                <w:szCs w:val="16"/>
              </w:rPr>
              <w:t xml:space="preserve"> funkcijos išjungimas</w:t>
            </w:r>
          </w:p>
        </w:tc>
        <w:tc>
          <w:tcPr>
            <w:tcW w:w="7229" w:type="dxa"/>
          </w:tcPr>
          <w:p w14:paraId="15F88AD0" w14:textId="77777777" w:rsidR="008F46B0" w:rsidRDefault="008F46B0" w:rsidP="001C47E4">
            <w:pPr>
              <w:rPr>
                <w:rFonts w:ascii="Arial" w:hAnsi="Arial" w:cs="Arial"/>
                <w:sz w:val="16"/>
                <w:szCs w:val="16"/>
              </w:rPr>
            </w:pPr>
            <w:r>
              <w:rPr>
                <w:rFonts w:ascii="Arial" w:hAnsi="Arial" w:cs="Arial"/>
                <w:sz w:val="16"/>
                <w:szCs w:val="16"/>
              </w:rPr>
              <w:t xml:space="preserve">Išjungus </w:t>
            </w:r>
            <w:r w:rsidRPr="00C728C8">
              <w:rPr>
                <w:rFonts w:ascii="Arial" w:hAnsi="Arial" w:cs="Arial"/>
                <w:sz w:val="16"/>
                <w:szCs w:val="16"/>
              </w:rPr>
              <w:t>Q(U)</w:t>
            </w:r>
            <w:r>
              <w:rPr>
                <w:rFonts w:ascii="Arial" w:hAnsi="Arial" w:cs="Arial"/>
                <w:sz w:val="16"/>
                <w:szCs w:val="16"/>
              </w:rPr>
              <w:t xml:space="preserve"> funkciją, objekto (arba elektrinės GV atveju) reaktyvios galios dydis turi būti artimas 0 </w:t>
            </w:r>
            <w:proofErr w:type="spellStart"/>
            <w:r>
              <w:rPr>
                <w:rFonts w:ascii="Arial" w:hAnsi="Arial" w:cs="Arial"/>
                <w:sz w:val="16"/>
                <w:szCs w:val="16"/>
              </w:rPr>
              <w:t>kVar</w:t>
            </w:r>
            <w:proofErr w:type="spellEnd"/>
            <w:r>
              <w:rPr>
                <w:rFonts w:ascii="Arial" w:hAnsi="Arial" w:cs="Arial"/>
                <w:sz w:val="16"/>
                <w:szCs w:val="16"/>
              </w:rPr>
              <w:t xml:space="preserve">. </w:t>
            </w:r>
          </w:p>
        </w:tc>
        <w:tc>
          <w:tcPr>
            <w:tcW w:w="2977" w:type="dxa"/>
          </w:tcPr>
          <w:p w14:paraId="7AF20A53" w14:textId="77777777" w:rsidR="008F46B0" w:rsidRPr="007C182C" w:rsidRDefault="008F46B0" w:rsidP="001C47E4">
            <w:pPr>
              <w:rPr>
                <w:rFonts w:ascii="Arial" w:hAnsi="Arial" w:cs="Arial"/>
                <w:sz w:val="16"/>
                <w:szCs w:val="16"/>
              </w:rPr>
            </w:pPr>
          </w:p>
        </w:tc>
        <w:tc>
          <w:tcPr>
            <w:tcW w:w="567" w:type="dxa"/>
            <w:vAlign w:val="center"/>
          </w:tcPr>
          <w:p w14:paraId="32831E45" w14:textId="77777777" w:rsidR="008F46B0" w:rsidRDefault="008F46B0" w:rsidP="001C47E4">
            <w:pPr>
              <w:jc w:val="center"/>
              <w:rPr>
                <w:rFonts w:ascii="Arial" w:hAnsi="Arial" w:cs="Arial"/>
                <w:sz w:val="16"/>
                <w:szCs w:val="16"/>
              </w:rPr>
            </w:pPr>
            <w:r>
              <w:rPr>
                <w:rFonts w:ascii="Arial" w:hAnsi="Arial" w:cs="Arial"/>
                <w:sz w:val="16"/>
                <w:szCs w:val="16"/>
              </w:rPr>
              <w:t>X</w:t>
            </w:r>
          </w:p>
        </w:tc>
        <w:tc>
          <w:tcPr>
            <w:tcW w:w="567" w:type="dxa"/>
            <w:vAlign w:val="center"/>
          </w:tcPr>
          <w:p w14:paraId="6B2D0A51" w14:textId="77777777" w:rsidR="008F46B0" w:rsidRDefault="008F46B0" w:rsidP="001C47E4">
            <w:pPr>
              <w:jc w:val="center"/>
              <w:rPr>
                <w:rFonts w:ascii="Segoe UI Symbol" w:hAnsi="Segoe UI Symbol" w:cs="Segoe UI Symbol"/>
                <w:sz w:val="16"/>
                <w:szCs w:val="16"/>
              </w:rPr>
            </w:pPr>
            <w:r>
              <w:rPr>
                <w:rFonts w:ascii="Segoe UI Symbol" w:hAnsi="Segoe UI Symbol" w:cs="Segoe UI Symbol"/>
                <w:sz w:val="16"/>
                <w:szCs w:val="16"/>
              </w:rPr>
              <w:t>X</w:t>
            </w:r>
          </w:p>
        </w:tc>
      </w:tr>
    </w:tbl>
    <w:p w14:paraId="0707538D" w14:textId="77777777" w:rsidR="008F46B0" w:rsidRDefault="008F46B0" w:rsidP="008F46B0">
      <w:pPr>
        <w:rPr>
          <w:rFonts w:ascii="Arial" w:hAnsi="Arial" w:cs="Arial"/>
          <w:color w:val="70AD47" w:themeColor="accent6"/>
          <w:sz w:val="14"/>
          <w:szCs w:val="16"/>
        </w:rPr>
      </w:pPr>
    </w:p>
    <w:p w14:paraId="3F1D0BCF" w14:textId="77777777" w:rsidR="008F46B0" w:rsidRPr="006A3A62" w:rsidRDefault="008F46B0" w:rsidP="008F46B0">
      <w:pPr>
        <w:pStyle w:val="Default"/>
        <w:tabs>
          <w:tab w:val="left" w:pos="426"/>
        </w:tabs>
        <w:rPr>
          <w:sz w:val="18"/>
          <w:szCs w:val="18"/>
        </w:rPr>
      </w:pPr>
      <w:r>
        <w:rPr>
          <w:b/>
          <w:bCs/>
          <w:sz w:val="18"/>
          <w:szCs w:val="18"/>
          <w:lang w:val="en-US"/>
        </w:rPr>
        <w:t>3</w:t>
      </w:r>
      <w:r w:rsidRPr="00A342CE">
        <w:rPr>
          <w:b/>
          <w:bCs/>
          <w:sz w:val="18"/>
          <w:szCs w:val="18"/>
        </w:rPr>
        <w:t xml:space="preserve"> lentel</w:t>
      </w:r>
      <w:r w:rsidRPr="008702AB">
        <w:rPr>
          <w:b/>
          <w:bCs/>
          <w:sz w:val="18"/>
          <w:szCs w:val="18"/>
        </w:rPr>
        <w:t xml:space="preserve">ė. </w:t>
      </w:r>
      <w:r w:rsidRPr="00ED067B">
        <w:rPr>
          <w:sz w:val="18"/>
          <w:szCs w:val="18"/>
        </w:rPr>
        <w:t xml:space="preserve">Reaktyvios galios reguliavimo </w:t>
      </w:r>
      <w:proofErr w:type="spellStart"/>
      <w:r>
        <w:rPr>
          <w:sz w:val="18"/>
          <w:szCs w:val="18"/>
        </w:rPr>
        <w:t>cos</w:t>
      </w:r>
      <w:proofErr w:type="spellEnd"/>
      <w:r>
        <w:rPr>
          <w:sz w:val="18"/>
          <w:szCs w:val="18"/>
        </w:rPr>
        <w:t xml:space="preserve"> fi </w:t>
      </w:r>
      <w:proofErr w:type="spellStart"/>
      <w:r>
        <w:rPr>
          <w:sz w:val="18"/>
          <w:szCs w:val="18"/>
        </w:rPr>
        <w:t>set</w:t>
      </w:r>
      <w:proofErr w:type="spellEnd"/>
      <w:r>
        <w:rPr>
          <w:sz w:val="18"/>
          <w:szCs w:val="18"/>
        </w:rPr>
        <w:t xml:space="preserve"> funkcija patikra </w:t>
      </w:r>
      <w:r w:rsidRPr="002E6E66">
        <w:rPr>
          <w:color w:val="FF0000"/>
          <w:sz w:val="18"/>
          <w:szCs w:val="18"/>
        </w:rPr>
        <w:t>(jei neaktualu – ištrinti lentelę)</w:t>
      </w:r>
    </w:p>
    <w:tbl>
      <w:tblPr>
        <w:tblStyle w:val="Lentelstinklelis"/>
        <w:tblW w:w="15168" w:type="dxa"/>
        <w:tblInd w:w="-5" w:type="dxa"/>
        <w:tblLook w:val="04A0" w:firstRow="1" w:lastRow="0" w:firstColumn="1" w:lastColumn="0" w:noHBand="0" w:noVBand="1"/>
      </w:tblPr>
      <w:tblGrid>
        <w:gridCol w:w="530"/>
        <w:gridCol w:w="2651"/>
        <w:gridCol w:w="6222"/>
        <w:gridCol w:w="4676"/>
        <w:gridCol w:w="563"/>
        <w:gridCol w:w="526"/>
      </w:tblGrid>
      <w:tr w:rsidR="00A842B6" w:rsidRPr="007C182C" w14:paraId="262A806D" w14:textId="77777777" w:rsidTr="001C47E4">
        <w:trPr>
          <w:trHeight w:val="307"/>
        </w:trPr>
        <w:tc>
          <w:tcPr>
            <w:tcW w:w="567" w:type="dxa"/>
            <w:vMerge w:val="restart"/>
            <w:vAlign w:val="center"/>
            <w:hideMark/>
          </w:tcPr>
          <w:p w14:paraId="585AD7E5" w14:textId="77777777" w:rsidR="008F46B0" w:rsidRPr="007C182C" w:rsidRDefault="008F46B0" w:rsidP="001C47E4">
            <w:pPr>
              <w:rPr>
                <w:rFonts w:ascii="Arial" w:hAnsi="Arial" w:cs="Arial"/>
                <w:sz w:val="16"/>
                <w:szCs w:val="16"/>
              </w:rPr>
            </w:pPr>
            <w:r w:rsidRPr="007C182C">
              <w:rPr>
                <w:rFonts w:ascii="Arial" w:hAnsi="Arial" w:cs="Arial"/>
                <w:b/>
                <w:bCs/>
                <w:sz w:val="16"/>
                <w:szCs w:val="16"/>
                <w:lang w:val="en-US"/>
              </w:rPr>
              <w:t>Nr.</w:t>
            </w:r>
          </w:p>
        </w:tc>
        <w:tc>
          <w:tcPr>
            <w:tcW w:w="3261" w:type="dxa"/>
            <w:vMerge w:val="restart"/>
            <w:vAlign w:val="center"/>
            <w:hideMark/>
          </w:tcPr>
          <w:p w14:paraId="301941E9" w14:textId="77777777" w:rsidR="008F46B0" w:rsidRPr="00C728C8" w:rsidRDefault="008F46B0" w:rsidP="001C47E4">
            <w:pPr>
              <w:rPr>
                <w:rFonts w:ascii="Arial" w:hAnsi="Arial" w:cs="Arial"/>
                <w:b/>
                <w:bCs/>
                <w:sz w:val="16"/>
                <w:szCs w:val="16"/>
                <w:lang w:val="en-US"/>
              </w:rPr>
            </w:pPr>
            <w:proofErr w:type="spellStart"/>
            <w:r w:rsidRPr="00C728C8">
              <w:rPr>
                <w:rFonts w:ascii="Arial" w:hAnsi="Arial" w:cs="Arial"/>
                <w:b/>
                <w:bCs/>
                <w:sz w:val="16"/>
                <w:szCs w:val="16"/>
                <w:lang w:val="en-US"/>
              </w:rPr>
              <w:t>Pavadinimas</w:t>
            </w:r>
            <w:proofErr w:type="spellEnd"/>
          </w:p>
          <w:p w14:paraId="540259B1" w14:textId="77777777" w:rsidR="008F46B0" w:rsidRPr="00C728C8" w:rsidRDefault="008F46B0" w:rsidP="001C47E4">
            <w:pPr>
              <w:rPr>
                <w:rFonts w:ascii="Arial" w:hAnsi="Arial" w:cs="Arial"/>
                <w:sz w:val="12"/>
                <w:szCs w:val="14"/>
              </w:rPr>
            </w:pPr>
            <w:proofErr w:type="spellStart"/>
            <w:r w:rsidRPr="00C728C8">
              <w:rPr>
                <w:rFonts w:ascii="Arial" w:hAnsi="Arial" w:cs="Arial"/>
                <w:sz w:val="12"/>
                <w:szCs w:val="14"/>
                <w:lang w:val="en-US"/>
              </w:rPr>
              <w:t>Nuoroda</w:t>
            </w:r>
            <w:proofErr w:type="spellEnd"/>
            <w:r w:rsidRPr="00C728C8">
              <w:rPr>
                <w:rFonts w:ascii="Arial" w:hAnsi="Arial" w:cs="Arial"/>
                <w:sz w:val="12"/>
                <w:szCs w:val="14"/>
                <w:lang w:val="en-US"/>
              </w:rPr>
              <w:t xml:space="preserve"> </w:t>
            </w:r>
            <w:r w:rsidRPr="00C728C8">
              <w:rPr>
                <w:rFonts w:ascii="Arial" w:hAnsi="Arial" w:cs="Arial"/>
                <w:sz w:val="12"/>
                <w:szCs w:val="14"/>
              </w:rPr>
              <w:t>į aktualų EN 50549 standarto punktą</w:t>
            </w:r>
          </w:p>
          <w:p w14:paraId="7937B12A" w14:textId="77777777" w:rsidR="008F46B0" w:rsidRPr="00C728C8" w:rsidRDefault="008F46B0" w:rsidP="001C47E4">
            <w:pPr>
              <w:rPr>
                <w:rFonts w:ascii="Arial" w:hAnsi="Arial" w:cs="Arial"/>
                <w:sz w:val="12"/>
                <w:szCs w:val="14"/>
              </w:rPr>
            </w:pPr>
            <w:proofErr w:type="spellStart"/>
            <w:r w:rsidRPr="00C728C8">
              <w:rPr>
                <w:rFonts w:ascii="Arial" w:hAnsi="Arial" w:cs="Arial"/>
                <w:sz w:val="12"/>
                <w:szCs w:val="14"/>
                <w:lang w:val="en-US"/>
              </w:rPr>
              <w:t>Nuoroda</w:t>
            </w:r>
            <w:proofErr w:type="spellEnd"/>
            <w:r w:rsidRPr="00C728C8">
              <w:rPr>
                <w:rFonts w:ascii="Arial" w:hAnsi="Arial" w:cs="Arial"/>
                <w:sz w:val="12"/>
                <w:szCs w:val="14"/>
                <w:lang w:val="en-US"/>
              </w:rPr>
              <w:t xml:space="preserve"> </w:t>
            </w:r>
            <w:r w:rsidRPr="00C728C8">
              <w:rPr>
                <w:rFonts w:ascii="Arial" w:hAnsi="Arial" w:cs="Arial"/>
                <w:sz w:val="12"/>
                <w:szCs w:val="14"/>
              </w:rPr>
              <w:t>į aktualų ES reglamento 2016/631 punktą</w:t>
            </w:r>
          </w:p>
        </w:tc>
        <w:tc>
          <w:tcPr>
            <w:tcW w:w="7229" w:type="dxa"/>
            <w:vMerge w:val="restart"/>
            <w:vAlign w:val="center"/>
            <w:hideMark/>
          </w:tcPr>
          <w:p w14:paraId="68949E9A" w14:textId="77777777" w:rsidR="008F46B0" w:rsidRPr="007C182C" w:rsidRDefault="008F46B0" w:rsidP="001C47E4">
            <w:pPr>
              <w:rPr>
                <w:rFonts w:ascii="Arial" w:hAnsi="Arial" w:cs="Arial"/>
                <w:sz w:val="16"/>
                <w:szCs w:val="16"/>
              </w:rPr>
            </w:pPr>
            <w:proofErr w:type="spellStart"/>
            <w:r>
              <w:rPr>
                <w:rFonts w:ascii="Arial" w:hAnsi="Arial" w:cs="Arial"/>
                <w:b/>
                <w:bCs/>
                <w:sz w:val="16"/>
                <w:szCs w:val="16"/>
                <w:lang w:val="en-US"/>
              </w:rPr>
              <w:t>Reikalavimas</w:t>
            </w:r>
            <w:proofErr w:type="spellEnd"/>
            <w:r>
              <w:rPr>
                <w:rFonts w:ascii="Arial" w:hAnsi="Arial" w:cs="Arial"/>
                <w:b/>
                <w:bCs/>
                <w:sz w:val="16"/>
                <w:szCs w:val="16"/>
                <w:lang w:val="en-US"/>
              </w:rPr>
              <w:t xml:space="preserve">, </w:t>
            </w:r>
            <w:proofErr w:type="spellStart"/>
            <w:r>
              <w:rPr>
                <w:rFonts w:ascii="Arial" w:hAnsi="Arial" w:cs="Arial"/>
                <w:b/>
                <w:bCs/>
                <w:sz w:val="16"/>
                <w:szCs w:val="16"/>
                <w:lang w:val="en-US"/>
              </w:rPr>
              <w:t>nurodymas</w:t>
            </w:r>
            <w:proofErr w:type="spellEnd"/>
          </w:p>
        </w:tc>
        <w:tc>
          <w:tcPr>
            <w:tcW w:w="2977" w:type="dxa"/>
            <w:vMerge w:val="restart"/>
            <w:vAlign w:val="center"/>
          </w:tcPr>
          <w:p w14:paraId="28956E03" w14:textId="77777777" w:rsidR="008F46B0" w:rsidRPr="007C182C" w:rsidRDefault="008F46B0" w:rsidP="001C47E4">
            <w:pPr>
              <w:rPr>
                <w:rFonts w:ascii="Arial" w:hAnsi="Arial" w:cs="Arial"/>
                <w:sz w:val="16"/>
                <w:szCs w:val="16"/>
              </w:rPr>
            </w:pPr>
            <w:proofErr w:type="spellStart"/>
            <w:r w:rsidRPr="00215A4B">
              <w:rPr>
                <w:rFonts w:ascii="Arial" w:hAnsi="Arial" w:cs="Arial"/>
                <w:b/>
                <w:bCs/>
                <w:sz w:val="16"/>
                <w:szCs w:val="16"/>
                <w:lang w:val="en-US"/>
              </w:rPr>
              <w:t>Rezultatai</w:t>
            </w:r>
            <w:proofErr w:type="spellEnd"/>
            <w:r w:rsidRPr="00215A4B">
              <w:rPr>
                <w:rFonts w:ascii="Arial" w:hAnsi="Arial" w:cs="Arial"/>
                <w:b/>
                <w:bCs/>
                <w:sz w:val="16"/>
                <w:szCs w:val="16"/>
                <w:lang w:val="en-US"/>
              </w:rPr>
              <w:t xml:space="preserve">, </w:t>
            </w:r>
            <w:proofErr w:type="spellStart"/>
            <w:r w:rsidRPr="00215A4B">
              <w:rPr>
                <w:rFonts w:ascii="Arial" w:hAnsi="Arial" w:cs="Arial"/>
                <w:b/>
                <w:bCs/>
                <w:sz w:val="16"/>
                <w:szCs w:val="16"/>
                <w:lang w:val="en-US"/>
              </w:rPr>
              <w:t>išvada</w:t>
            </w:r>
            <w:proofErr w:type="spellEnd"/>
          </w:p>
        </w:tc>
        <w:tc>
          <w:tcPr>
            <w:tcW w:w="1134" w:type="dxa"/>
            <w:gridSpan w:val="2"/>
            <w:vAlign w:val="center"/>
          </w:tcPr>
          <w:p w14:paraId="07AA2A6E" w14:textId="77777777" w:rsidR="008F46B0" w:rsidRPr="007C182C" w:rsidRDefault="008F46B0" w:rsidP="001C47E4">
            <w:pPr>
              <w:jc w:val="center"/>
              <w:rPr>
                <w:rFonts w:ascii="Arial" w:hAnsi="Arial" w:cs="Arial"/>
                <w:b/>
                <w:bCs/>
                <w:sz w:val="16"/>
                <w:szCs w:val="16"/>
                <w:lang w:val="en-US"/>
              </w:rPr>
            </w:pPr>
            <w:proofErr w:type="spellStart"/>
            <w:r w:rsidRPr="007C182C">
              <w:rPr>
                <w:rFonts w:ascii="Arial" w:hAnsi="Arial" w:cs="Arial"/>
                <w:b/>
                <w:bCs/>
                <w:sz w:val="16"/>
                <w:szCs w:val="16"/>
                <w:lang w:val="en-US"/>
              </w:rPr>
              <w:t>Atitikimas</w:t>
            </w:r>
            <w:proofErr w:type="spellEnd"/>
          </w:p>
        </w:tc>
      </w:tr>
      <w:tr w:rsidR="00486177" w:rsidRPr="007C182C" w14:paraId="60B1E407" w14:textId="77777777" w:rsidTr="001C47E4">
        <w:trPr>
          <w:trHeight w:val="178"/>
        </w:trPr>
        <w:tc>
          <w:tcPr>
            <w:tcW w:w="567" w:type="dxa"/>
            <w:vMerge/>
            <w:vAlign w:val="center"/>
          </w:tcPr>
          <w:p w14:paraId="478D8D7E" w14:textId="77777777" w:rsidR="008F46B0" w:rsidRPr="007C182C" w:rsidRDefault="008F46B0" w:rsidP="001C47E4">
            <w:pPr>
              <w:rPr>
                <w:rFonts w:ascii="Arial" w:hAnsi="Arial" w:cs="Arial"/>
                <w:b/>
                <w:bCs/>
                <w:sz w:val="16"/>
                <w:szCs w:val="16"/>
                <w:lang w:val="en-US"/>
              </w:rPr>
            </w:pPr>
          </w:p>
        </w:tc>
        <w:tc>
          <w:tcPr>
            <w:tcW w:w="3261" w:type="dxa"/>
            <w:vMerge/>
            <w:vAlign w:val="center"/>
          </w:tcPr>
          <w:p w14:paraId="1C7A07F2" w14:textId="77777777" w:rsidR="008F46B0" w:rsidRPr="00C728C8" w:rsidRDefault="008F46B0" w:rsidP="001C47E4">
            <w:pPr>
              <w:rPr>
                <w:rFonts w:ascii="Arial" w:hAnsi="Arial" w:cs="Arial"/>
                <w:b/>
                <w:bCs/>
                <w:sz w:val="16"/>
                <w:szCs w:val="16"/>
                <w:lang w:val="en-US"/>
              </w:rPr>
            </w:pPr>
          </w:p>
        </w:tc>
        <w:tc>
          <w:tcPr>
            <w:tcW w:w="7229" w:type="dxa"/>
            <w:vMerge/>
            <w:vAlign w:val="center"/>
          </w:tcPr>
          <w:p w14:paraId="108F9B58" w14:textId="77777777" w:rsidR="008F46B0" w:rsidRPr="007C182C" w:rsidRDefault="008F46B0" w:rsidP="001C47E4">
            <w:pPr>
              <w:rPr>
                <w:rFonts w:ascii="Arial" w:hAnsi="Arial" w:cs="Arial"/>
                <w:b/>
                <w:bCs/>
                <w:sz w:val="16"/>
                <w:szCs w:val="16"/>
                <w:lang w:val="en-US"/>
              </w:rPr>
            </w:pPr>
          </w:p>
        </w:tc>
        <w:tc>
          <w:tcPr>
            <w:tcW w:w="2977" w:type="dxa"/>
            <w:vMerge/>
            <w:vAlign w:val="center"/>
          </w:tcPr>
          <w:p w14:paraId="70473CEF" w14:textId="77777777" w:rsidR="008F46B0" w:rsidRPr="007C182C" w:rsidRDefault="008F46B0" w:rsidP="001C47E4">
            <w:pPr>
              <w:rPr>
                <w:rFonts w:ascii="Arial" w:hAnsi="Arial" w:cs="Arial"/>
                <w:b/>
                <w:bCs/>
                <w:sz w:val="16"/>
                <w:szCs w:val="16"/>
                <w:lang w:val="en-US"/>
              </w:rPr>
            </w:pPr>
          </w:p>
        </w:tc>
        <w:tc>
          <w:tcPr>
            <w:tcW w:w="567" w:type="dxa"/>
            <w:vAlign w:val="center"/>
          </w:tcPr>
          <w:p w14:paraId="77F97EFA" w14:textId="77777777" w:rsidR="008F46B0" w:rsidRPr="007C182C" w:rsidRDefault="008F46B0" w:rsidP="001C47E4">
            <w:pPr>
              <w:jc w:val="center"/>
              <w:rPr>
                <w:rFonts w:ascii="Arial" w:hAnsi="Arial" w:cs="Arial"/>
                <w:b/>
                <w:bCs/>
                <w:sz w:val="16"/>
                <w:szCs w:val="16"/>
                <w:lang w:val="en-US"/>
              </w:rPr>
            </w:pPr>
            <w:r w:rsidRPr="007C182C">
              <w:rPr>
                <w:rFonts w:ascii="Arial" w:hAnsi="Arial" w:cs="Arial"/>
                <w:b/>
                <w:bCs/>
                <w:sz w:val="16"/>
                <w:szCs w:val="16"/>
                <w:lang w:val="en-US"/>
              </w:rPr>
              <w:t>Taip</w:t>
            </w:r>
          </w:p>
        </w:tc>
        <w:tc>
          <w:tcPr>
            <w:tcW w:w="567" w:type="dxa"/>
          </w:tcPr>
          <w:p w14:paraId="39893B3A" w14:textId="77777777" w:rsidR="008F46B0" w:rsidRPr="007C182C" w:rsidRDefault="008F46B0" w:rsidP="001C47E4">
            <w:pPr>
              <w:jc w:val="center"/>
              <w:rPr>
                <w:rFonts w:ascii="Arial" w:hAnsi="Arial" w:cs="Arial"/>
                <w:b/>
                <w:bCs/>
                <w:sz w:val="16"/>
                <w:szCs w:val="16"/>
                <w:lang w:val="en-US"/>
              </w:rPr>
            </w:pPr>
            <w:r w:rsidRPr="007C182C">
              <w:rPr>
                <w:rFonts w:ascii="Arial" w:hAnsi="Arial" w:cs="Arial"/>
                <w:b/>
                <w:bCs/>
                <w:sz w:val="16"/>
                <w:szCs w:val="16"/>
                <w:lang w:val="en-US"/>
              </w:rPr>
              <w:t>Ne</w:t>
            </w:r>
          </w:p>
        </w:tc>
      </w:tr>
      <w:tr w:rsidR="00486177" w:rsidRPr="007C182C" w14:paraId="3C69EC62" w14:textId="77777777" w:rsidTr="001C47E4">
        <w:trPr>
          <w:trHeight w:val="881"/>
        </w:trPr>
        <w:tc>
          <w:tcPr>
            <w:tcW w:w="567" w:type="dxa"/>
            <w:hideMark/>
          </w:tcPr>
          <w:p w14:paraId="2385D715" w14:textId="77777777" w:rsidR="008F46B0" w:rsidRPr="007C182C" w:rsidRDefault="008F46B0" w:rsidP="001C47E4">
            <w:pPr>
              <w:jc w:val="center"/>
              <w:rPr>
                <w:rFonts w:ascii="Arial" w:hAnsi="Arial" w:cs="Arial"/>
                <w:sz w:val="16"/>
                <w:szCs w:val="16"/>
              </w:rPr>
            </w:pPr>
            <w:r>
              <w:rPr>
                <w:rFonts w:ascii="Arial" w:hAnsi="Arial" w:cs="Arial"/>
                <w:b/>
                <w:bCs/>
                <w:sz w:val="16"/>
                <w:szCs w:val="16"/>
                <w:lang w:val="en-US"/>
              </w:rPr>
              <w:lastRenderedPageBreak/>
              <w:t>1</w:t>
            </w:r>
            <w:r w:rsidRPr="007C182C">
              <w:rPr>
                <w:rFonts w:ascii="Arial" w:hAnsi="Arial" w:cs="Arial"/>
                <w:b/>
                <w:bCs/>
                <w:sz w:val="16"/>
                <w:szCs w:val="16"/>
                <w:lang w:val="en-US"/>
              </w:rPr>
              <w:t>.</w:t>
            </w:r>
          </w:p>
        </w:tc>
        <w:tc>
          <w:tcPr>
            <w:tcW w:w="3261" w:type="dxa"/>
          </w:tcPr>
          <w:p w14:paraId="609901BD" w14:textId="77777777" w:rsidR="008F46B0" w:rsidRPr="00C728C8" w:rsidRDefault="008F46B0" w:rsidP="001C47E4">
            <w:pPr>
              <w:rPr>
                <w:rFonts w:ascii="Arial" w:hAnsi="Arial" w:cs="Arial"/>
                <w:sz w:val="16"/>
                <w:szCs w:val="16"/>
              </w:rPr>
            </w:pPr>
            <w:r>
              <w:rPr>
                <w:rFonts w:ascii="Arial" w:hAnsi="Arial" w:cs="Arial"/>
                <w:sz w:val="16"/>
                <w:szCs w:val="16"/>
              </w:rPr>
              <w:t>Palankių sąlygų patikrai atlikti užtikrinimas</w:t>
            </w:r>
          </w:p>
        </w:tc>
        <w:tc>
          <w:tcPr>
            <w:tcW w:w="7229" w:type="dxa"/>
          </w:tcPr>
          <w:p w14:paraId="68E4A9F1" w14:textId="77777777" w:rsidR="008F46B0" w:rsidRDefault="008F46B0" w:rsidP="001C47E4">
            <w:pPr>
              <w:rPr>
                <w:rFonts w:ascii="Arial" w:hAnsi="Arial" w:cs="Arial"/>
                <w:sz w:val="16"/>
                <w:szCs w:val="16"/>
              </w:rPr>
            </w:pPr>
            <w:r>
              <w:rPr>
                <w:rFonts w:ascii="Arial" w:hAnsi="Arial" w:cs="Arial"/>
                <w:sz w:val="16"/>
                <w:szCs w:val="16"/>
              </w:rPr>
              <w:t xml:space="preserve">Prieš </w:t>
            </w:r>
            <w:proofErr w:type="spellStart"/>
            <w:r>
              <w:rPr>
                <w:rFonts w:ascii="Arial" w:hAnsi="Arial" w:cs="Arial"/>
                <w:sz w:val="16"/>
                <w:szCs w:val="16"/>
              </w:rPr>
              <w:t>cos</w:t>
            </w:r>
            <w:proofErr w:type="spellEnd"/>
            <w:r>
              <w:rPr>
                <w:rFonts w:ascii="Arial" w:hAnsi="Arial" w:cs="Arial"/>
                <w:sz w:val="16"/>
                <w:szCs w:val="16"/>
              </w:rPr>
              <w:t xml:space="preserve"> fi </w:t>
            </w:r>
            <w:proofErr w:type="spellStart"/>
            <w:r>
              <w:rPr>
                <w:rFonts w:ascii="Arial" w:hAnsi="Arial" w:cs="Arial"/>
                <w:sz w:val="16"/>
                <w:szCs w:val="16"/>
              </w:rPr>
              <w:t>set</w:t>
            </w:r>
            <w:proofErr w:type="spellEnd"/>
            <w:r>
              <w:rPr>
                <w:rFonts w:ascii="Arial" w:hAnsi="Arial" w:cs="Arial"/>
                <w:sz w:val="16"/>
                <w:szCs w:val="16"/>
              </w:rPr>
              <w:t xml:space="preserve"> funkcijos patikrą įsitikinama, kad:</w:t>
            </w:r>
          </w:p>
          <w:p w14:paraId="27586D2D" w14:textId="77777777" w:rsidR="008F46B0" w:rsidRDefault="008F46B0" w:rsidP="001C47E4">
            <w:pPr>
              <w:rPr>
                <w:rFonts w:ascii="Arial" w:hAnsi="Arial" w:cs="Arial"/>
                <w:sz w:val="16"/>
                <w:szCs w:val="16"/>
              </w:rPr>
            </w:pPr>
            <w:r>
              <w:rPr>
                <w:rFonts w:ascii="Arial" w:hAnsi="Arial" w:cs="Arial"/>
                <w:sz w:val="16"/>
                <w:szCs w:val="16"/>
              </w:rPr>
              <w:t xml:space="preserve">a) tikrinama elektrinė dirba panašiu generacijos lygiu kaip ir aplinkinės (tos pačios pirminės energijos rūšies) elektrinės. Jei generacijos lygis santykinai mažas arba artima 0kW, </w:t>
            </w:r>
            <w:proofErr w:type="spellStart"/>
            <w:r>
              <w:rPr>
                <w:rFonts w:ascii="Arial" w:hAnsi="Arial" w:cs="Arial"/>
                <w:sz w:val="16"/>
                <w:szCs w:val="16"/>
              </w:rPr>
              <w:t>cos</w:t>
            </w:r>
            <w:proofErr w:type="spellEnd"/>
            <w:r>
              <w:rPr>
                <w:rFonts w:ascii="Arial" w:hAnsi="Arial" w:cs="Arial"/>
                <w:sz w:val="16"/>
                <w:szCs w:val="16"/>
              </w:rPr>
              <w:t xml:space="preserve"> fi </w:t>
            </w:r>
            <w:proofErr w:type="spellStart"/>
            <w:r>
              <w:rPr>
                <w:rFonts w:ascii="Arial" w:hAnsi="Arial" w:cs="Arial"/>
                <w:sz w:val="16"/>
                <w:szCs w:val="16"/>
              </w:rPr>
              <w:t>set</w:t>
            </w:r>
            <w:proofErr w:type="spellEnd"/>
            <w:r>
              <w:rPr>
                <w:rFonts w:ascii="Arial" w:hAnsi="Arial" w:cs="Arial"/>
                <w:sz w:val="16"/>
                <w:szCs w:val="16"/>
              </w:rPr>
              <w:t xml:space="preserve"> patikra nevykdoma. Tokiu atveju informuojamas ESO Projektų vadovas. Patikra gali būti tęsiama tik po ESO Projektų vadovo informavimo, kad elektrinės generacijos lygis yra atstatytas ir elektrinė parengta patikrai.</w:t>
            </w:r>
          </w:p>
          <w:p w14:paraId="06611D09" w14:textId="77777777" w:rsidR="008F46B0" w:rsidRDefault="008F46B0" w:rsidP="001C47E4">
            <w:pPr>
              <w:rPr>
                <w:rFonts w:ascii="Arial" w:hAnsi="Arial" w:cs="Arial"/>
                <w:sz w:val="16"/>
                <w:szCs w:val="16"/>
              </w:rPr>
            </w:pPr>
            <w:r>
              <w:rPr>
                <w:rFonts w:ascii="Arial" w:hAnsi="Arial" w:cs="Arial"/>
                <w:sz w:val="16"/>
                <w:szCs w:val="16"/>
              </w:rPr>
              <w:t xml:space="preserve">b) ESO tinklo režimas yra galimas atlikti </w:t>
            </w:r>
            <w:proofErr w:type="spellStart"/>
            <w:r>
              <w:rPr>
                <w:rFonts w:ascii="Arial" w:hAnsi="Arial" w:cs="Arial"/>
                <w:sz w:val="16"/>
                <w:szCs w:val="16"/>
              </w:rPr>
              <w:t>cos</w:t>
            </w:r>
            <w:proofErr w:type="spellEnd"/>
            <w:r>
              <w:rPr>
                <w:rFonts w:ascii="Arial" w:hAnsi="Arial" w:cs="Arial"/>
                <w:sz w:val="16"/>
                <w:szCs w:val="16"/>
              </w:rPr>
              <w:t xml:space="preserve"> fi </w:t>
            </w:r>
            <w:proofErr w:type="spellStart"/>
            <w:r>
              <w:rPr>
                <w:rFonts w:ascii="Arial" w:hAnsi="Arial" w:cs="Arial"/>
                <w:sz w:val="16"/>
                <w:szCs w:val="16"/>
              </w:rPr>
              <w:t>set</w:t>
            </w:r>
            <w:proofErr w:type="spellEnd"/>
            <w:r>
              <w:rPr>
                <w:rFonts w:ascii="Arial" w:hAnsi="Arial" w:cs="Arial"/>
                <w:sz w:val="16"/>
                <w:szCs w:val="16"/>
              </w:rPr>
              <w:t xml:space="preserve"> patikrai, </w:t>
            </w:r>
            <w:proofErr w:type="spellStart"/>
            <w:r>
              <w:rPr>
                <w:rFonts w:ascii="Arial" w:hAnsi="Arial" w:cs="Arial"/>
                <w:sz w:val="16"/>
                <w:szCs w:val="16"/>
              </w:rPr>
              <w:t>t.y</w:t>
            </w:r>
            <w:proofErr w:type="spellEnd"/>
            <w:r>
              <w:rPr>
                <w:rFonts w:ascii="Arial" w:hAnsi="Arial" w:cs="Arial"/>
                <w:sz w:val="16"/>
                <w:szCs w:val="16"/>
              </w:rPr>
              <w:t>. tinklas nedirba nenormaliu/avariniu/remontiniu režimu, kuriame negalimas elektrinės paleidimas arba darbas pilnos generacijos režimu.</w:t>
            </w:r>
          </w:p>
          <w:p w14:paraId="56A392E6" w14:textId="77777777" w:rsidR="008F46B0" w:rsidRDefault="008F46B0" w:rsidP="001C47E4">
            <w:pPr>
              <w:rPr>
                <w:rFonts w:ascii="Arial" w:hAnsi="Arial" w:cs="Arial"/>
                <w:sz w:val="16"/>
                <w:szCs w:val="16"/>
              </w:rPr>
            </w:pPr>
            <w:r>
              <w:rPr>
                <w:rFonts w:ascii="Arial" w:hAnsi="Arial" w:cs="Arial"/>
                <w:sz w:val="16"/>
                <w:szCs w:val="16"/>
              </w:rPr>
              <w:t xml:space="preserve">c) ESO tinklo atžvilgiu turi būti išlaikomas aktyvios ir  reaktyvios galios kryptingumas (žr. </w:t>
            </w:r>
            <w:r w:rsidRPr="00C51647">
              <w:rPr>
                <w:rFonts w:ascii="Arial" w:hAnsi="Arial" w:cs="Arial"/>
                <w:sz w:val="16"/>
                <w:szCs w:val="16"/>
              </w:rPr>
              <w:t>4 lentel</w:t>
            </w:r>
            <w:r>
              <w:rPr>
                <w:rFonts w:ascii="Arial" w:hAnsi="Arial" w:cs="Arial"/>
                <w:sz w:val="16"/>
                <w:szCs w:val="16"/>
              </w:rPr>
              <w:t xml:space="preserve">ės </w:t>
            </w:r>
            <w:r w:rsidRPr="00C51647">
              <w:rPr>
                <w:rFonts w:ascii="Arial" w:hAnsi="Arial" w:cs="Arial"/>
                <w:sz w:val="16"/>
                <w:szCs w:val="16"/>
              </w:rPr>
              <w:t>1 punkt</w:t>
            </w:r>
            <w:r>
              <w:rPr>
                <w:rFonts w:ascii="Arial" w:hAnsi="Arial" w:cs="Arial"/>
                <w:sz w:val="16"/>
                <w:szCs w:val="16"/>
              </w:rPr>
              <w:t>ą)</w:t>
            </w:r>
          </w:p>
          <w:p w14:paraId="5C4756F9" w14:textId="77777777" w:rsidR="008F46B0" w:rsidRPr="00C51647" w:rsidRDefault="008F46B0" w:rsidP="001C47E4">
            <w:pPr>
              <w:rPr>
                <w:rFonts w:ascii="Arial" w:hAnsi="Arial" w:cs="Arial"/>
                <w:sz w:val="16"/>
                <w:szCs w:val="16"/>
                <w:lang w:val="en-US"/>
              </w:rPr>
            </w:pPr>
            <w:r>
              <w:rPr>
                <w:rFonts w:ascii="Arial" w:hAnsi="Arial" w:cs="Arial"/>
                <w:sz w:val="16"/>
                <w:szCs w:val="16"/>
              </w:rPr>
              <w:t xml:space="preserve">d) Po </w:t>
            </w:r>
            <w:proofErr w:type="spellStart"/>
            <w:r>
              <w:rPr>
                <w:rFonts w:ascii="Arial" w:hAnsi="Arial" w:cs="Arial"/>
                <w:sz w:val="16"/>
                <w:szCs w:val="16"/>
              </w:rPr>
              <w:t>cos</w:t>
            </w:r>
            <w:proofErr w:type="spellEnd"/>
            <w:r>
              <w:rPr>
                <w:rFonts w:ascii="Arial" w:hAnsi="Arial" w:cs="Arial"/>
                <w:sz w:val="16"/>
                <w:szCs w:val="16"/>
              </w:rPr>
              <w:t xml:space="preserve"> fi </w:t>
            </w:r>
            <w:proofErr w:type="spellStart"/>
            <w:r>
              <w:rPr>
                <w:rFonts w:ascii="Arial" w:hAnsi="Arial" w:cs="Arial"/>
                <w:sz w:val="16"/>
                <w:szCs w:val="16"/>
              </w:rPr>
              <w:t>set</w:t>
            </w:r>
            <w:proofErr w:type="spellEnd"/>
            <w:r>
              <w:rPr>
                <w:rFonts w:ascii="Arial" w:hAnsi="Arial" w:cs="Arial"/>
                <w:sz w:val="16"/>
                <w:szCs w:val="16"/>
              </w:rPr>
              <w:t xml:space="preserve"> patikros, </w:t>
            </w:r>
            <w:proofErr w:type="spellStart"/>
            <w:r>
              <w:rPr>
                <w:rFonts w:ascii="Arial" w:hAnsi="Arial" w:cs="Arial"/>
                <w:sz w:val="16"/>
                <w:szCs w:val="16"/>
              </w:rPr>
              <w:t>cos</w:t>
            </w:r>
            <w:proofErr w:type="spellEnd"/>
            <w:r>
              <w:rPr>
                <w:rFonts w:ascii="Arial" w:hAnsi="Arial" w:cs="Arial"/>
                <w:sz w:val="16"/>
                <w:szCs w:val="16"/>
              </w:rPr>
              <w:t xml:space="preserve"> fi </w:t>
            </w:r>
            <w:proofErr w:type="spellStart"/>
            <w:r>
              <w:rPr>
                <w:rFonts w:ascii="Arial" w:hAnsi="Arial" w:cs="Arial"/>
                <w:sz w:val="16"/>
                <w:szCs w:val="16"/>
              </w:rPr>
              <w:t>set</w:t>
            </w:r>
            <w:proofErr w:type="spellEnd"/>
            <w:r>
              <w:rPr>
                <w:rFonts w:ascii="Arial" w:hAnsi="Arial" w:cs="Arial"/>
                <w:sz w:val="16"/>
                <w:szCs w:val="16"/>
              </w:rPr>
              <w:t xml:space="preserve"> atstatoma reikšmė </w:t>
            </w:r>
            <w:proofErr w:type="spellStart"/>
            <w:r>
              <w:rPr>
                <w:rFonts w:ascii="Arial" w:hAnsi="Arial" w:cs="Arial"/>
                <w:sz w:val="16"/>
                <w:szCs w:val="16"/>
              </w:rPr>
              <w:t>cos</w:t>
            </w:r>
            <w:proofErr w:type="spellEnd"/>
            <w:r>
              <w:rPr>
                <w:rFonts w:ascii="Arial" w:hAnsi="Arial" w:cs="Arial"/>
                <w:sz w:val="16"/>
                <w:szCs w:val="16"/>
              </w:rPr>
              <w:t xml:space="preserve"> fi </w:t>
            </w:r>
            <w:proofErr w:type="spellStart"/>
            <w:r>
              <w:rPr>
                <w:rFonts w:ascii="Arial" w:hAnsi="Arial" w:cs="Arial"/>
                <w:sz w:val="16"/>
                <w:szCs w:val="16"/>
              </w:rPr>
              <w:t>set</w:t>
            </w:r>
            <w:proofErr w:type="spellEnd"/>
            <w:r>
              <w:rPr>
                <w:rFonts w:ascii="Arial" w:hAnsi="Arial" w:cs="Arial"/>
                <w:sz w:val="16"/>
                <w:szCs w:val="16"/>
              </w:rPr>
              <w:t xml:space="preserve"> </w:t>
            </w:r>
            <w:r>
              <w:rPr>
                <w:rFonts w:ascii="Arial" w:hAnsi="Arial" w:cs="Arial"/>
                <w:sz w:val="16"/>
                <w:szCs w:val="16"/>
                <w:lang w:val="en-US"/>
              </w:rPr>
              <w:t xml:space="preserve">= 1 </w:t>
            </w:r>
            <w:proofErr w:type="spellStart"/>
            <w:r>
              <w:rPr>
                <w:rFonts w:ascii="Arial" w:hAnsi="Arial" w:cs="Arial"/>
                <w:sz w:val="16"/>
                <w:szCs w:val="16"/>
                <w:lang w:val="en-US"/>
              </w:rPr>
              <w:t>arba</w:t>
            </w:r>
            <w:proofErr w:type="spellEnd"/>
            <w:r>
              <w:rPr>
                <w:rFonts w:ascii="Arial" w:hAnsi="Arial" w:cs="Arial"/>
                <w:sz w:val="16"/>
                <w:szCs w:val="16"/>
                <w:lang w:val="en-US"/>
              </w:rPr>
              <w:t xml:space="preserve"> </w:t>
            </w:r>
            <w:proofErr w:type="spellStart"/>
            <w:r>
              <w:rPr>
                <w:rFonts w:ascii="Arial" w:hAnsi="Arial" w:cs="Arial"/>
                <w:sz w:val="16"/>
                <w:szCs w:val="16"/>
                <w:lang w:val="en-US"/>
              </w:rPr>
              <w:t>numatytoji</w:t>
            </w:r>
            <w:proofErr w:type="spellEnd"/>
            <w:r>
              <w:rPr>
                <w:rFonts w:ascii="Arial" w:hAnsi="Arial" w:cs="Arial"/>
                <w:sz w:val="16"/>
                <w:szCs w:val="16"/>
                <w:lang w:val="en-US"/>
              </w:rPr>
              <w:t>.</w:t>
            </w:r>
          </w:p>
        </w:tc>
        <w:tc>
          <w:tcPr>
            <w:tcW w:w="2977" w:type="dxa"/>
          </w:tcPr>
          <w:p w14:paraId="37E06AFF" w14:textId="77777777" w:rsidR="008F46B0" w:rsidRPr="007C182C" w:rsidRDefault="008F46B0" w:rsidP="001C47E4">
            <w:pPr>
              <w:rPr>
                <w:rFonts w:ascii="Arial" w:hAnsi="Arial" w:cs="Arial"/>
                <w:sz w:val="16"/>
                <w:szCs w:val="16"/>
              </w:rPr>
            </w:pPr>
          </w:p>
        </w:tc>
        <w:tc>
          <w:tcPr>
            <w:tcW w:w="567" w:type="dxa"/>
            <w:vAlign w:val="center"/>
          </w:tcPr>
          <w:p w14:paraId="377578A0" w14:textId="77777777" w:rsidR="008F46B0" w:rsidRPr="007C182C" w:rsidRDefault="008F46B0" w:rsidP="001C47E4">
            <w:pPr>
              <w:jc w:val="center"/>
              <w:rPr>
                <w:rFonts w:ascii="Arial" w:hAnsi="Arial" w:cs="Arial"/>
                <w:sz w:val="16"/>
                <w:szCs w:val="16"/>
              </w:rPr>
            </w:pPr>
            <w:r>
              <w:rPr>
                <w:rFonts w:ascii="Arial" w:hAnsi="Arial" w:cs="Arial"/>
                <w:sz w:val="16"/>
                <w:szCs w:val="16"/>
              </w:rPr>
              <w:t>X</w:t>
            </w:r>
          </w:p>
        </w:tc>
        <w:tc>
          <w:tcPr>
            <w:tcW w:w="567" w:type="dxa"/>
            <w:vAlign w:val="center"/>
          </w:tcPr>
          <w:p w14:paraId="30A1709C" w14:textId="77777777" w:rsidR="008F46B0" w:rsidRPr="00284989" w:rsidRDefault="008F46B0" w:rsidP="001C47E4">
            <w:pPr>
              <w:jc w:val="center"/>
              <w:rPr>
                <w:rFonts w:ascii="Segoe UI Symbol" w:hAnsi="Segoe UI Symbol" w:cs="Segoe UI Symbol"/>
                <w:sz w:val="16"/>
                <w:szCs w:val="16"/>
              </w:rPr>
            </w:pPr>
            <w:r>
              <w:rPr>
                <w:rFonts w:ascii="Segoe UI Symbol" w:hAnsi="Segoe UI Symbol" w:cs="Segoe UI Symbol"/>
                <w:sz w:val="16"/>
                <w:szCs w:val="16"/>
              </w:rPr>
              <w:t>X</w:t>
            </w:r>
          </w:p>
        </w:tc>
      </w:tr>
      <w:tr w:rsidR="00486177" w:rsidRPr="007C182C" w14:paraId="484173B1" w14:textId="77777777" w:rsidTr="00A842B6">
        <w:trPr>
          <w:trHeight w:val="2736"/>
        </w:trPr>
        <w:tc>
          <w:tcPr>
            <w:tcW w:w="567" w:type="dxa"/>
          </w:tcPr>
          <w:p w14:paraId="469E5207" w14:textId="77777777" w:rsidR="008F46B0" w:rsidRDefault="008F46B0" w:rsidP="001C47E4">
            <w:pPr>
              <w:jc w:val="center"/>
              <w:rPr>
                <w:rFonts w:ascii="Arial" w:hAnsi="Arial" w:cs="Arial"/>
                <w:b/>
                <w:bCs/>
                <w:sz w:val="16"/>
                <w:szCs w:val="16"/>
                <w:lang w:val="en-US"/>
              </w:rPr>
            </w:pPr>
            <w:r>
              <w:rPr>
                <w:rFonts w:ascii="Arial" w:hAnsi="Arial" w:cs="Arial"/>
                <w:b/>
                <w:bCs/>
                <w:sz w:val="16"/>
                <w:szCs w:val="16"/>
                <w:lang w:val="en-US"/>
              </w:rPr>
              <w:t>2.</w:t>
            </w:r>
          </w:p>
        </w:tc>
        <w:tc>
          <w:tcPr>
            <w:tcW w:w="3261" w:type="dxa"/>
          </w:tcPr>
          <w:p w14:paraId="42BDBBFF" w14:textId="77777777" w:rsidR="008F46B0" w:rsidRDefault="008F46B0" w:rsidP="001C47E4">
            <w:pPr>
              <w:rPr>
                <w:rFonts w:ascii="Arial" w:hAnsi="Arial" w:cs="Arial"/>
                <w:sz w:val="16"/>
                <w:szCs w:val="16"/>
              </w:rPr>
            </w:pPr>
            <w:r>
              <w:rPr>
                <w:rFonts w:ascii="Arial" w:hAnsi="Arial" w:cs="Arial"/>
                <w:sz w:val="16"/>
                <w:szCs w:val="16"/>
              </w:rPr>
              <w:t>R</w:t>
            </w:r>
            <w:r w:rsidRPr="00C51647">
              <w:rPr>
                <w:rFonts w:ascii="Arial" w:hAnsi="Arial" w:cs="Arial"/>
                <w:sz w:val="16"/>
                <w:szCs w:val="16"/>
              </w:rPr>
              <w:t xml:space="preserve">eaktyvios galios reguliavimo </w:t>
            </w:r>
            <w:proofErr w:type="spellStart"/>
            <w:r w:rsidRPr="00C51647">
              <w:rPr>
                <w:rFonts w:ascii="Arial" w:hAnsi="Arial" w:cs="Arial"/>
                <w:sz w:val="16"/>
                <w:szCs w:val="16"/>
              </w:rPr>
              <w:t>cos</w:t>
            </w:r>
            <w:proofErr w:type="spellEnd"/>
            <w:r w:rsidRPr="00C51647">
              <w:rPr>
                <w:rFonts w:ascii="Arial" w:hAnsi="Arial" w:cs="Arial"/>
                <w:sz w:val="16"/>
                <w:szCs w:val="16"/>
              </w:rPr>
              <w:t xml:space="preserve"> fi </w:t>
            </w:r>
            <w:proofErr w:type="spellStart"/>
            <w:r w:rsidRPr="00C51647">
              <w:rPr>
                <w:rFonts w:ascii="Arial" w:hAnsi="Arial" w:cs="Arial"/>
                <w:sz w:val="16"/>
                <w:szCs w:val="16"/>
              </w:rPr>
              <w:t>set</w:t>
            </w:r>
            <w:proofErr w:type="spellEnd"/>
            <w:r w:rsidRPr="00C51647">
              <w:rPr>
                <w:rFonts w:ascii="Arial" w:hAnsi="Arial" w:cs="Arial"/>
                <w:sz w:val="16"/>
                <w:szCs w:val="16"/>
              </w:rPr>
              <w:t xml:space="preserve"> funkcija</w:t>
            </w:r>
          </w:p>
          <w:p w14:paraId="03E1FD3B" w14:textId="77777777" w:rsidR="008F46B0" w:rsidRPr="006F66E1" w:rsidRDefault="008F46B0" w:rsidP="001C47E4">
            <w:pPr>
              <w:rPr>
                <w:rFonts w:ascii="Arial" w:hAnsi="Arial" w:cs="Arial"/>
                <w:sz w:val="16"/>
                <w:szCs w:val="16"/>
              </w:rPr>
            </w:pPr>
            <w:r w:rsidRPr="006F66E1">
              <w:rPr>
                <w:rFonts w:ascii="Arial" w:hAnsi="Arial" w:cs="Arial"/>
                <w:sz w:val="12"/>
                <w:szCs w:val="14"/>
              </w:rPr>
              <w:t>EN 50549: 4.7</w:t>
            </w:r>
          </w:p>
          <w:p w14:paraId="0FBC80E0" w14:textId="77777777" w:rsidR="008F46B0" w:rsidRPr="006F66E1" w:rsidRDefault="008F46B0" w:rsidP="001C47E4">
            <w:pPr>
              <w:rPr>
                <w:rFonts w:ascii="Arial" w:hAnsi="Arial" w:cs="Arial"/>
                <w:sz w:val="16"/>
                <w:szCs w:val="16"/>
              </w:rPr>
            </w:pPr>
            <w:r w:rsidRPr="006F66E1">
              <w:rPr>
                <w:rFonts w:ascii="Arial" w:hAnsi="Arial" w:cs="Arial"/>
                <w:sz w:val="12"/>
                <w:szCs w:val="14"/>
              </w:rPr>
              <w:t>ES 2016/631: 20.2</w:t>
            </w:r>
          </w:p>
          <w:p w14:paraId="4DA8CCF1" w14:textId="77777777" w:rsidR="008F46B0" w:rsidRPr="00C728C8" w:rsidRDefault="008F46B0" w:rsidP="001C47E4">
            <w:pPr>
              <w:rPr>
                <w:rFonts w:ascii="Arial" w:hAnsi="Arial" w:cs="Arial"/>
                <w:sz w:val="16"/>
                <w:szCs w:val="16"/>
              </w:rPr>
            </w:pPr>
          </w:p>
        </w:tc>
        <w:tc>
          <w:tcPr>
            <w:tcW w:w="7229" w:type="dxa"/>
          </w:tcPr>
          <w:p w14:paraId="2C6E038F" w14:textId="6BD7FD14" w:rsidR="001F3222" w:rsidRDefault="001F3222" w:rsidP="001C47E4">
            <w:pPr>
              <w:rPr>
                <w:rFonts w:ascii="Arial" w:hAnsi="Arial" w:cs="Arial"/>
                <w:sz w:val="16"/>
                <w:szCs w:val="16"/>
              </w:rPr>
            </w:pPr>
            <w:r>
              <w:rPr>
                <w:rFonts w:ascii="Arial" w:hAnsi="Arial" w:cs="Arial"/>
                <w:sz w:val="16"/>
                <w:szCs w:val="16"/>
              </w:rPr>
              <w:t>Kliento tipas: gamintojas.</w:t>
            </w:r>
          </w:p>
          <w:p w14:paraId="4D299DAF" w14:textId="548C7B96" w:rsidR="002A4AD5" w:rsidRDefault="008F46B0" w:rsidP="001C47E4">
            <w:pPr>
              <w:rPr>
                <w:rFonts w:ascii="Arial" w:hAnsi="Arial" w:cs="Arial"/>
                <w:sz w:val="16"/>
                <w:szCs w:val="16"/>
              </w:rPr>
            </w:pPr>
            <w:r w:rsidRPr="00104C60">
              <w:rPr>
                <w:rFonts w:ascii="Arial" w:hAnsi="Arial" w:cs="Arial"/>
                <w:sz w:val="16"/>
                <w:szCs w:val="16"/>
              </w:rPr>
              <w:t xml:space="preserve">Nustačius atitinkamą </w:t>
            </w:r>
            <w:proofErr w:type="spellStart"/>
            <w:r w:rsidRPr="00104C60">
              <w:rPr>
                <w:rFonts w:ascii="Arial" w:hAnsi="Arial" w:cs="Arial"/>
                <w:sz w:val="16"/>
                <w:szCs w:val="16"/>
              </w:rPr>
              <w:t>cos</w:t>
            </w:r>
            <w:proofErr w:type="spellEnd"/>
            <w:r w:rsidRPr="00104C60">
              <w:rPr>
                <w:rFonts w:ascii="Arial" w:hAnsi="Arial" w:cs="Arial"/>
                <w:sz w:val="16"/>
                <w:szCs w:val="16"/>
              </w:rPr>
              <w:t xml:space="preserve"> fi </w:t>
            </w:r>
            <w:proofErr w:type="spellStart"/>
            <w:r w:rsidRPr="00104C60">
              <w:rPr>
                <w:rFonts w:ascii="Arial" w:hAnsi="Arial" w:cs="Arial"/>
                <w:sz w:val="16"/>
                <w:szCs w:val="16"/>
              </w:rPr>
              <w:t>set</w:t>
            </w:r>
            <w:proofErr w:type="spellEnd"/>
            <w:r w:rsidRPr="00104C60">
              <w:rPr>
                <w:rFonts w:ascii="Arial" w:hAnsi="Arial" w:cs="Arial"/>
                <w:sz w:val="16"/>
                <w:szCs w:val="16"/>
              </w:rPr>
              <w:t xml:space="preserve"> reikšmę, </w:t>
            </w:r>
            <w:r>
              <w:rPr>
                <w:rFonts w:ascii="Arial" w:hAnsi="Arial" w:cs="Arial"/>
                <w:sz w:val="16"/>
                <w:szCs w:val="16"/>
              </w:rPr>
              <w:t>matuojamų reaktyvios Q ir aktyvios P galių</w:t>
            </w:r>
            <w:r w:rsidRPr="00104C60">
              <w:rPr>
                <w:rFonts w:ascii="Arial" w:hAnsi="Arial" w:cs="Arial"/>
                <w:sz w:val="16"/>
                <w:szCs w:val="16"/>
              </w:rPr>
              <w:t xml:space="preserve"> reikšm</w:t>
            </w:r>
            <w:r>
              <w:rPr>
                <w:rFonts w:ascii="Arial" w:hAnsi="Arial" w:cs="Arial"/>
                <w:sz w:val="16"/>
                <w:szCs w:val="16"/>
              </w:rPr>
              <w:t>ių</w:t>
            </w:r>
            <w:r w:rsidRPr="00104C60">
              <w:rPr>
                <w:rFonts w:ascii="Arial" w:hAnsi="Arial" w:cs="Arial"/>
                <w:sz w:val="16"/>
                <w:szCs w:val="16"/>
              </w:rPr>
              <w:t xml:space="preserve"> santyk</w:t>
            </w:r>
            <w:r>
              <w:rPr>
                <w:rFonts w:ascii="Arial" w:hAnsi="Arial" w:cs="Arial"/>
                <w:sz w:val="16"/>
                <w:szCs w:val="16"/>
              </w:rPr>
              <w:t>is</w:t>
            </w:r>
            <w:r w:rsidRPr="00104C60">
              <w:rPr>
                <w:rFonts w:ascii="Arial" w:hAnsi="Arial" w:cs="Arial"/>
                <w:sz w:val="16"/>
                <w:szCs w:val="16"/>
              </w:rPr>
              <w:t xml:space="preserve"> atitinka</w:t>
            </w:r>
            <w:r>
              <w:rPr>
                <w:rFonts w:ascii="Arial" w:hAnsi="Arial" w:cs="Arial"/>
                <w:sz w:val="16"/>
                <w:szCs w:val="16"/>
              </w:rPr>
              <w:t xml:space="preserve"> (paklaida ne daugiau kaip </w:t>
            </w:r>
            <w:r w:rsidRPr="00104C60">
              <w:rPr>
                <w:rFonts w:ascii="Arial" w:hAnsi="Arial" w:cs="Arial"/>
                <w:sz w:val="16"/>
                <w:szCs w:val="16"/>
              </w:rPr>
              <w:t>5</w:t>
            </w:r>
            <w:r>
              <w:rPr>
                <w:rFonts w:ascii="Arial" w:hAnsi="Arial" w:cs="Arial"/>
                <w:sz w:val="16"/>
                <w:szCs w:val="16"/>
              </w:rPr>
              <w:t>%).</w:t>
            </w:r>
            <w:r w:rsidRPr="00104C60">
              <w:rPr>
                <w:rFonts w:ascii="Arial" w:hAnsi="Arial" w:cs="Arial"/>
                <w:sz w:val="16"/>
                <w:szCs w:val="16"/>
              </w:rPr>
              <w:t xml:space="preserve"> </w:t>
            </w:r>
            <w:proofErr w:type="spellStart"/>
            <w:r>
              <w:rPr>
                <w:rFonts w:ascii="Arial" w:hAnsi="Arial" w:cs="Arial"/>
                <w:sz w:val="16"/>
                <w:szCs w:val="16"/>
              </w:rPr>
              <w:t>C</w:t>
            </w:r>
            <w:r w:rsidRPr="00104C60">
              <w:rPr>
                <w:rFonts w:ascii="Arial" w:hAnsi="Arial" w:cs="Arial"/>
                <w:sz w:val="16"/>
                <w:szCs w:val="16"/>
              </w:rPr>
              <w:t>os</w:t>
            </w:r>
            <w:proofErr w:type="spellEnd"/>
            <w:r w:rsidRPr="00104C60">
              <w:rPr>
                <w:rFonts w:ascii="Arial" w:hAnsi="Arial" w:cs="Arial"/>
                <w:sz w:val="16"/>
                <w:szCs w:val="16"/>
              </w:rPr>
              <w:t xml:space="preserve"> fi </w:t>
            </w:r>
            <w:proofErr w:type="spellStart"/>
            <w:r w:rsidRPr="00104C60">
              <w:rPr>
                <w:rFonts w:ascii="Arial" w:hAnsi="Arial" w:cs="Arial"/>
                <w:sz w:val="16"/>
                <w:szCs w:val="16"/>
              </w:rPr>
              <w:t>set</w:t>
            </w:r>
            <w:proofErr w:type="spellEnd"/>
            <w:r w:rsidRPr="00104C60">
              <w:rPr>
                <w:rFonts w:ascii="Arial" w:hAnsi="Arial" w:cs="Arial"/>
                <w:sz w:val="16"/>
                <w:szCs w:val="16"/>
              </w:rPr>
              <w:t xml:space="preserve"> </w:t>
            </w:r>
            <w:r>
              <w:rPr>
                <w:rFonts w:ascii="Arial" w:hAnsi="Arial" w:cs="Arial"/>
                <w:sz w:val="16"/>
                <w:szCs w:val="16"/>
              </w:rPr>
              <w:t xml:space="preserve">komandos trukmė </w:t>
            </w:r>
            <w:r w:rsidRPr="002F6D83">
              <w:rPr>
                <w:rFonts w:ascii="Arial" w:hAnsi="Arial" w:cs="Arial"/>
                <w:sz w:val="16"/>
                <w:szCs w:val="16"/>
              </w:rPr>
              <w:t xml:space="preserve">ne mažiau 10min arba tiek per kiek </w:t>
            </w:r>
            <w:r>
              <w:rPr>
                <w:rFonts w:ascii="Arial" w:hAnsi="Arial" w:cs="Arial"/>
                <w:sz w:val="16"/>
                <w:szCs w:val="16"/>
              </w:rPr>
              <w:t xml:space="preserve">reikia </w:t>
            </w:r>
            <w:r w:rsidRPr="002F6D83">
              <w:rPr>
                <w:rFonts w:ascii="Arial" w:hAnsi="Arial" w:cs="Arial"/>
                <w:sz w:val="16"/>
                <w:szCs w:val="16"/>
              </w:rPr>
              <w:t>įsitikint</w:t>
            </w:r>
            <w:r>
              <w:rPr>
                <w:rFonts w:ascii="Arial" w:hAnsi="Arial" w:cs="Arial"/>
                <w:sz w:val="16"/>
                <w:szCs w:val="16"/>
              </w:rPr>
              <w:t>i</w:t>
            </w:r>
            <w:r w:rsidRPr="002F6D83">
              <w:rPr>
                <w:rFonts w:ascii="Arial" w:hAnsi="Arial" w:cs="Arial"/>
                <w:sz w:val="16"/>
                <w:szCs w:val="16"/>
              </w:rPr>
              <w:t xml:space="preserve"> kad veikia</w:t>
            </w:r>
            <w:r>
              <w:rPr>
                <w:rFonts w:ascii="Arial" w:hAnsi="Arial" w:cs="Arial"/>
                <w:sz w:val="16"/>
                <w:szCs w:val="16"/>
              </w:rPr>
              <w:t>.</w:t>
            </w:r>
            <w:r w:rsidR="00BE0F32">
              <w:rPr>
                <w:rFonts w:ascii="Arial" w:hAnsi="Arial" w:cs="Arial"/>
                <w:sz w:val="16"/>
                <w:szCs w:val="16"/>
              </w:rPr>
              <w:t xml:space="preserve"> </w:t>
            </w:r>
          </w:p>
          <w:p w14:paraId="317B1F8E" w14:textId="091A1686" w:rsidR="001F3222" w:rsidRDefault="004F1E79" w:rsidP="001C47E4">
            <w:pPr>
              <w:rPr>
                <w:rFonts w:ascii="Arial" w:hAnsi="Arial" w:cs="Arial"/>
                <w:sz w:val="16"/>
                <w:szCs w:val="16"/>
              </w:rPr>
            </w:pPr>
            <w:r>
              <w:rPr>
                <w:rFonts w:ascii="Arial" w:hAnsi="Arial" w:cs="Arial"/>
                <w:b/>
                <w:bCs/>
                <w:noProof/>
                <w:sz w:val="16"/>
                <w:szCs w:val="16"/>
              </w:rPr>
              <w:drawing>
                <wp:inline distT="0" distB="0" distL="0" distR="0" wp14:anchorId="48DECAA7" wp14:editId="1CCCA689">
                  <wp:extent cx="2281189" cy="1206500"/>
                  <wp:effectExtent l="0" t="0" r="508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42335" cy="1238840"/>
                          </a:xfrm>
                          <a:prstGeom prst="rect">
                            <a:avLst/>
                          </a:prstGeom>
                          <a:noFill/>
                        </pic:spPr>
                      </pic:pic>
                    </a:graphicData>
                  </a:graphic>
                </wp:inline>
              </w:drawing>
            </w:r>
          </w:p>
          <w:p w14:paraId="4631268C" w14:textId="77777777" w:rsidR="004F1E79" w:rsidRDefault="004F1E79" w:rsidP="001C47E4">
            <w:pPr>
              <w:rPr>
                <w:rFonts w:ascii="Arial" w:hAnsi="Arial" w:cs="Arial"/>
                <w:sz w:val="16"/>
                <w:szCs w:val="16"/>
              </w:rPr>
            </w:pPr>
          </w:p>
          <w:p w14:paraId="5FCB22E6" w14:textId="0BAD2C99" w:rsidR="008F46B0" w:rsidRPr="00104C60" w:rsidRDefault="00BE0F32" w:rsidP="001C47E4">
            <w:pPr>
              <w:rPr>
                <w:rFonts w:ascii="Arial" w:hAnsi="Arial" w:cs="Arial"/>
                <w:sz w:val="16"/>
                <w:szCs w:val="16"/>
              </w:rPr>
            </w:pPr>
            <w:r>
              <w:rPr>
                <w:rFonts w:ascii="Arial" w:hAnsi="Arial" w:cs="Arial"/>
                <w:sz w:val="16"/>
                <w:szCs w:val="16"/>
              </w:rPr>
              <w:t xml:space="preserve">Gaminantiems vartotojams </w:t>
            </w:r>
            <w:proofErr w:type="spellStart"/>
            <w:r>
              <w:rPr>
                <w:rFonts w:ascii="Arial" w:hAnsi="Arial" w:cs="Arial"/>
                <w:sz w:val="16"/>
                <w:szCs w:val="16"/>
              </w:rPr>
              <w:t>Cos</w:t>
            </w:r>
            <w:proofErr w:type="spellEnd"/>
            <w:r>
              <w:rPr>
                <w:rFonts w:ascii="Arial" w:hAnsi="Arial" w:cs="Arial"/>
                <w:sz w:val="16"/>
                <w:szCs w:val="16"/>
              </w:rPr>
              <w:t xml:space="preserve"> fi </w:t>
            </w:r>
            <w:proofErr w:type="spellStart"/>
            <w:r w:rsidR="004666B5">
              <w:rPr>
                <w:rFonts w:ascii="Arial" w:hAnsi="Arial" w:cs="Arial"/>
                <w:sz w:val="16"/>
                <w:szCs w:val="16"/>
              </w:rPr>
              <w:t>set</w:t>
            </w:r>
            <w:proofErr w:type="spellEnd"/>
            <w:r w:rsidR="004666B5">
              <w:rPr>
                <w:rFonts w:ascii="Arial" w:hAnsi="Arial" w:cs="Arial"/>
                <w:sz w:val="16"/>
                <w:szCs w:val="16"/>
              </w:rPr>
              <w:t xml:space="preserve"> </w:t>
            </w:r>
            <w:r>
              <w:rPr>
                <w:rFonts w:ascii="Arial" w:hAnsi="Arial" w:cs="Arial"/>
                <w:sz w:val="16"/>
                <w:szCs w:val="16"/>
              </w:rPr>
              <w:t>funkcij</w:t>
            </w:r>
            <w:r w:rsidR="00DA3A86">
              <w:rPr>
                <w:rFonts w:ascii="Arial" w:hAnsi="Arial" w:cs="Arial"/>
                <w:sz w:val="16"/>
                <w:szCs w:val="16"/>
              </w:rPr>
              <w:t>os patikroje</w:t>
            </w:r>
            <w:r>
              <w:rPr>
                <w:rFonts w:ascii="Arial" w:hAnsi="Arial" w:cs="Arial"/>
                <w:sz w:val="16"/>
                <w:szCs w:val="16"/>
              </w:rPr>
              <w:t xml:space="preserve"> tikrinama</w:t>
            </w:r>
            <w:r w:rsidR="00712DFA">
              <w:rPr>
                <w:rFonts w:ascii="Arial" w:hAnsi="Arial" w:cs="Arial"/>
                <w:sz w:val="16"/>
                <w:szCs w:val="16"/>
              </w:rPr>
              <w:t>s</w:t>
            </w:r>
            <w:r>
              <w:rPr>
                <w:rFonts w:ascii="Arial" w:hAnsi="Arial" w:cs="Arial"/>
                <w:sz w:val="16"/>
                <w:szCs w:val="16"/>
              </w:rPr>
              <w:t xml:space="preserve"> tik reaktyviosios galios kryptingumas (žr. </w:t>
            </w:r>
            <w:r w:rsidRPr="00C51647">
              <w:rPr>
                <w:rFonts w:ascii="Arial" w:hAnsi="Arial" w:cs="Arial"/>
                <w:sz w:val="16"/>
                <w:szCs w:val="16"/>
              </w:rPr>
              <w:t>4 lentel</w:t>
            </w:r>
            <w:r>
              <w:rPr>
                <w:rFonts w:ascii="Arial" w:hAnsi="Arial" w:cs="Arial"/>
                <w:sz w:val="16"/>
                <w:szCs w:val="16"/>
              </w:rPr>
              <w:t xml:space="preserve">ės </w:t>
            </w:r>
            <w:r w:rsidRPr="00C51647">
              <w:rPr>
                <w:rFonts w:ascii="Arial" w:hAnsi="Arial" w:cs="Arial"/>
                <w:sz w:val="16"/>
                <w:szCs w:val="16"/>
              </w:rPr>
              <w:t>1 punkt</w:t>
            </w:r>
            <w:r>
              <w:rPr>
                <w:rFonts w:ascii="Arial" w:hAnsi="Arial" w:cs="Arial"/>
                <w:sz w:val="16"/>
                <w:szCs w:val="16"/>
              </w:rPr>
              <w:t>ą)</w:t>
            </w:r>
            <w:r w:rsidR="00BD5972">
              <w:rPr>
                <w:rFonts w:ascii="Arial" w:hAnsi="Arial" w:cs="Arial"/>
                <w:sz w:val="16"/>
                <w:szCs w:val="16"/>
              </w:rPr>
              <w:t xml:space="preserve">, </w:t>
            </w:r>
            <w:proofErr w:type="spellStart"/>
            <w:r w:rsidR="00BD5972">
              <w:rPr>
                <w:rFonts w:ascii="Arial" w:hAnsi="Arial" w:cs="Arial"/>
                <w:sz w:val="16"/>
                <w:szCs w:val="16"/>
              </w:rPr>
              <w:t>C</w:t>
            </w:r>
            <w:r w:rsidR="00BD5972" w:rsidRPr="00104C60">
              <w:rPr>
                <w:rFonts w:ascii="Arial" w:hAnsi="Arial" w:cs="Arial"/>
                <w:sz w:val="16"/>
                <w:szCs w:val="16"/>
              </w:rPr>
              <w:t>os</w:t>
            </w:r>
            <w:proofErr w:type="spellEnd"/>
            <w:r w:rsidR="00BD5972" w:rsidRPr="00104C60">
              <w:rPr>
                <w:rFonts w:ascii="Arial" w:hAnsi="Arial" w:cs="Arial"/>
                <w:sz w:val="16"/>
                <w:szCs w:val="16"/>
              </w:rPr>
              <w:t xml:space="preserve"> fi </w:t>
            </w:r>
            <w:proofErr w:type="spellStart"/>
            <w:r w:rsidR="00BD5972" w:rsidRPr="00104C60">
              <w:rPr>
                <w:rFonts w:ascii="Arial" w:hAnsi="Arial" w:cs="Arial"/>
                <w:sz w:val="16"/>
                <w:szCs w:val="16"/>
              </w:rPr>
              <w:t>set</w:t>
            </w:r>
            <w:proofErr w:type="spellEnd"/>
            <w:r w:rsidR="00BD5972" w:rsidRPr="00104C60">
              <w:rPr>
                <w:rFonts w:ascii="Arial" w:hAnsi="Arial" w:cs="Arial"/>
                <w:sz w:val="16"/>
                <w:szCs w:val="16"/>
              </w:rPr>
              <w:t xml:space="preserve"> </w:t>
            </w:r>
            <w:r w:rsidR="00BD5972">
              <w:rPr>
                <w:rFonts w:ascii="Arial" w:hAnsi="Arial" w:cs="Arial"/>
                <w:sz w:val="16"/>
                <w:szCs w:val="16"/>
              </w:rPr>
              <w:t xml:space="preserve">komandos trukmė </w:t>
            </w:r>
            <w:r w:rsidR="00BD5972" w:rsidRPr="002F6D83">
              <w:rPr>
                <w:rFonts w:ascii="Arial" w:hAnsi="Arial" w:cs="Arial"/>
                <w:sz w:val="16"/>
                <w:szCs w:val="16"/>
              </w:rPr>
              <w:t xml:space="preserve">ne mažiau </w:t>
            </w:r>
            <w:r w:rsidR="00BD5972">
              <w:rPr>
                <w:rFonts w:ascii="Arial" w:hAnsi="Arial" w:cs="Arial"/>
                <w:sz w:val="16"/>
                <w:szCs w:val="16"/>
              </w:rPr>
              <w:t xml:space="preserve"> 1 </w:t>
            </w:r>
            <w:r w:rsidR="00BD5972" w:rsidRPr="002F6D83">
              <w:rPr>
                <w:rFonts w:ascii="Arial" w:hAnsi="Arial" w:cs="Arial"/>
                <w:sz w:val="16"/>
                <w:szCs w:val="16"/>
              </w:rPr>
              <w:t xml:space="preserve">min arba tiek per kiek </w:t>
            </w:r>
            <w:r w:rsidR="00BD5972">
              <w:rPr>
                <w:rFonts w:ascii="Arial" w:hAnsi="Arial" w:cs="Arial"/>
                <w:sz w:val="16"/>
                <w:szCs w:val="16"/>
              </w:rPr>
              <w:t xml:space="preserve">reikia </w:t>
            </w:r>
            <w:r w:rsidR="00BD5972" w:rsidRPr="002F6D83">
              <w:rPr>
                <w:rFonts w:ascii="Arial" w:hAnsi="Arial" w:cs="Arial"/>
                <w:sz w:val="16"/>
                <w:szCs w:val="16"/>
              </w:rPr>
              <w:t>įsitikint</w:t>
            </w:r>
            <w:r w:rsidR="00BD5972">
              <w:rPr>
                <w:rFonts w:ascii="Arial" w:hAnsi="Arial" w:cs="Arial"/>
                <w:sz w:val="16"/>
                <w:szCs w:val="16"/>
              </w:rPr>
              <w:t>i</w:t>
            </w:r>
            <w:r w:rsidR="00BD5972" w:rsidRPr="002F6D83">
              <w:rPr>
                <w:rFonts w:ascii="Arial" w:hAnsi="Arial" w:cs="Arial"/>
                <w:sz w:val="16"/>
                <w:szCs w:val="16"/>
              </w:rPr>
              <w:t xml:space="preserve"> kad veikia</w:t>
            </w:r>
            <w:r w:rsidR="00BD5972">
              <w:rPr>
                <w:rFonts w:ascii="Arial" w:hAnsi="Arial" w:cs="Arial"/>
                <w:sz w:val="16"/>
                <w:szCs w:val="16"/>
              </w:rPr>
              <w:t>.</w:t>
            </w:r>
            <w:r>
              <w:rPr>
                <w:rFonts w:ascii="Arial" w:hAnsi="Arial" w:cs="Arial"/>
                <w:sz w:val="16"/>
                <w:szCs w:val="16"/>
              </w:rPr>
              <w:t>.</w:t>
            </w:r>
            <w:r w:rsidR="004F1E79">
              <w:rPr>
                <w:rFonts w:ascii="Arial" w:hAnsi="Arial" w:cs="Arial"/>
                <w:sz w:val="16"/>
                <w:szCs w:val="16"/>
              </w:rPr>
              <w:t xml:space="preserve"> Jeigu</w:t>
            </w:r>
            <w:r w:rsidR="00925937">
              <w:rPr>
                <w:rFonts w:ascii="Arial" w:hAnsi="Arial" w:cs="Arial"/>
                <w:sz w:val="16"/>
                <w:szCs w:val="16"/>
              </w:rPr>
              <w:t xml:space="preserve"> dėl per mažos generacijos</w:t>
            </w:r>
            <w:r w:rsidR="004F1E79">
              <w:rPr>
                <w:rFonts w:ascii="Arial" w:hAnsi="Arial" w:cs="Arial"/>
                <w:sz w:val="16"/>
                <w:szCs w:val="16"/>
              </w:rPr>
              <w:t xml:space="preserve"> </w:t>
            </w:r>
            <w:r w:rsidR="00925937">
              <w:rPr>
                <w:rFonts w:ascii="Arial" w:hAnsi="Arial" w:cs="Arial"/>
                <w:sz w:val="16"/>
                <w:szCs w:val="16"/>
              </w:rPr>
              <w:t xml:space="preserve">nėra galimybės </w:t>
            </w:r>
            <w:r w:rsidR="004F1E79">
              <w:rPr>
                <w:rFonts w:ascii="Arial" w:hAnsi="Arial" w:cs="Arial"/>
                <w:sz w:val="16"/>
                <w:szCs w:val="16"/>
              </w:rPr>
              <w:t>įsitikinti</w:t>
            </w:r>
            <w:r w:rsidR="004666B5">
              <w:rPr>
                <w:rFonts w:ascii="Arial" w:hAnsi="Arial" w:cs="Arial"/>
                <w:sz w:val="16"/>
                <w:szCs w:val="16"/>
              </w:rPr>
              <w:t xml:space="preserve"> </w:t>
            </w:r>
            <w:r w:rsidR="00456B31">
              <w:rPr>
                <w:rFonts w:ascii="Arial" w:hAnsi="Arial" w:cs="Arial"/>
                <w:sz w:val="16"/>
                <w:szCs w:val="16"/>
              </w:rPr>
              <w:t>reaktyvios galios srautų krypties</w:t>
            </w:r>
            <w:r w:rsidR="000B3520">
              <w:rPr>
                <w:rFonts w:ascii="Arial" w:hAnsi="Arial" w:cs="Arial"/>
                <w:sz w:val="16"/>
                <w:szCs w:val="16"/>
              </w:rPr>
              <w:t xml:space="preserve"> </w:t>
            </w:r>
            <w:r w:rsidR="006B290B">
              <w:rPr>
                <w:rFonts w:ascii="Arial" w:hAnsi="Arial" w:cs="Arial"/>
                <w:sz w:val="16"/>
                <w:szCs w:val="16"/>
              </w:rPr>
              <w:t xml:space="preserve">galima tikrinti su </w:t>
            </w:r>
            <w:r w:rsidR="002E2922">
              <w:rPr>
                <w:rFonts w:ascii="Arial" w:hAnsi="Arial" w:cs="Arial"/>
                <w:sz w:val="16"/>
                <w:szCs w:val="16"/>
              </w:rPr>
              <w:t>e</w:t>
            </w:r>
            <w:r w:rsidR="002E2922" w:rsidRPr="002E2922">
              <w:rPr>
                <w:rFonts w:ascii="Arial" w:hAnsi="Arial" w:cs="Arial"/>
                <w:sz w:val="16"/>
                <w:szCs w:val="16"/>
              </w:rPr>
              <w:t>lektros kokybės analizatori</w:t>
            </w:r>
            <w:r w:rsidR="008B695B">
              <w:rPr>
                <w:rFonts w:ascii="Arial" w:hAnsi="Arial" w:cs="Arial"/>
                <w:sz w:val="16"/>
                <w:szCs w:val="16"/>
              </w:rPr>
              <w:t>aus</w:t>
            </w:r>
            <w:r w:rsidR="002E2922" w:rsidRPr="002E2922">
              <w:rPr>
                <w:rFonts w:ascii="Arial" w:hAnsi="Arial" w:cs="Arial"/>
                <w:sz w:val="16"/>
                <w:szCs w:val="16"/>
              </w:rPr>
              <w:t xml:space="preserve"> (esamo CEEKS sistemos, ESO dalyje naujai įrengiamo arba laikinai įrengto duomen</w:t>
            </w:r>
            <w:r w:rsidR="002226E6">
              <w:rPr>
                <w:rFonts w:ascii="Arial" w:hAnsi="Arial" w:cs="Arial"/>
                <w:sz w:val="16"/>
                <w:szCs w:val="16"/>
              </w:rPr>
              <w:t>imis</w:t>
            </w:r>
            <w:r w:rsidR="002E2922" w:rsidRPr="002E2922">
              <w:rPr>
                <w:rFonts w:ascii="Arial" w:hAnsi="Arial" w:cs="Arial"/>
                <w:sz w:val="16"/>
                <w:szCs w:val="16"/>
              </w:rPr>
              <w:t>)</w:t>
            </w:r>
            <w:r w:rsidR="002226E6">
              <w:rPr>
                <w:rFonts w:ascii="Arial" w:hAnsi="Arial" w:cs="Arial"/>
                <w:sz w:val="16"/>
                <w:szCs w:val="16"/>
              </w:rPr>
              <w:t xml:space="preserve"> arba</w:t>
            </w:r>
            <w:r w:rsidR="008B695B">
              <w:rPr>
                <w:rFonts w:ascii="Arial" w:hAnsi="Arial" w:cs="Arial"/>
                <w:sz w:val="16"/>
                <w:szCs w:val="16"/>
              </w:rPr>
              <w:t xml:space="preserve"> įrengto ESO</w:t>
            </w:r>
            <w:r w:rsidR="002226E6">
              <w:rPr>
                <w:rFonts w:ascii="Arial" w:hAnsi="Arial" w:cs="Arial"/>
                <w:sz w:val="16"/>
                <w:szCs w:val="16"/>
              </w:rPr>
              <w:t xml:space="preserve"> skaitiklio</w:t>
            </w:r>
            <w:r w:rsidR="008B695B">
              <w:rPr>
                <w:rFonts w:ascii="Arial" w:hAnsi="Arial" w:cs="Arial"/>
                <w:sz w:val="16"/>
                <w:szCs w:val="16"/>
              </w:rPr>
              <w:t xml:space="preserve"> pagalba</w:t>
            </w:r>
            <w:r w:rsidR="00C20FC8">
              <w:rPr>
                <w:rFonts w:ascii="Arial" w:hAnsi="Arial" w:cs="Arial"/>
                <w:sz w:val="16"/>
                <w:szCs w:val="16"/>
              </w:rPr>
              <w:t>.</w:t>
            </w:r>
            <w:r w:rsidR="000F3CAD">
              <w:rPr>
                <w:rFonts w:ascii="Arial" w:hAnsi="Arial" w:cs="Arial"/>
                <w:sz w:val="16"/>
                <w:szCs w:val="16"/>
              </w:rPr>
              <w:t xml:space="preserve"> Kitu atveju bandymą atidėti</w:t>
            </w:r>
            <w:r w:rsidR="00457DFC">
              <w:rPr>
                <w:rFonts w:ascii="Arial" w:hAnsi="Arial" w:cs="Arial"/>
                <w:sz w:val="16"/>
                <w:szCs w:val="16"/>
              </w:rPr>
              <w:t xml:space="preserve"> </w:t>
            </w:r>
            <w:r w:rsidR="004410B9">
              <w:rPr>
                <w:rFonts w:ascii="Arial" w:hAnsi="Arial" w:cs="Arial"/>
                <w:sz w:val="16"/>
                <w:szCs w:val="16"/>
              </w:rPr>
              <w:t xml:space="preserve">ir kartoti esant </w:t>
            </w:r>
            <w:r w:rsidR="008D6E29">
              <w:rPr>
                <w:rFonts w:ascii="Arial" w:hAnsi="Arial" w:cs="Arial"/>
                <w:sz w:val="16"/>
                <w:szCs w:val="16"/>
              </w:rPr>
              <w:t>palankesnei elektrinės generacijai.</w:t>
            </w:r>
          </w:p>
          <w:p w14:paraId="0F06BA3C" w14:textId="77777777" w:rsidR="008F46B0" w:rsidRDefault="008F46B0" w:rsidP="001C47E4">
            <w:pPr>
              <w:rPr>
                <w:rFonts w:ascii="Arial" w:hAnsi="Arial" w:cs="Arial"/>
                <w:b/>
                <w:bCs/>
                <w:sz w:val="16"/>
                <w:szCs w:val="16"/>
              </w:rPr>
            </w:pPr>
          </w:p>
          <w:p w14:paraId="326B9687" w14:textId="6F57746B" w:rsidR="008F46B0" w:rsidRDefault="008F46B0" w:rsidP="001C47E4">
            <w:pPr>
              <w:rPr>
                <w:rFonts w:ascii="Arial" w:hAnsi="Arial" w:cs="Arial"/>
                <w:b/>
                <w:bCs/>
                <w:sz w:val="16"/>
                <w:szCs w:val="16"/>
              </w:rPr>
            </w:pPr>
          </w:p>
        </w:tc>
        <w:tc>
          <w:tcPr>
            <w:tcW w:w="2977" w:type="dxa"/>
          </w:tcPr>
          <w:p w14:paraId="3D122C73" w14:textId="2A72CD20" w:rsidR="00A31998" w:rsidRPr="00A31998" w:rsidRDefault="0033435D" w:rsidP="00A31998">
            <w:pPr>
              <w:pStyle w:val="Default"/>
              <w:tabs>
                <w:tab w:val="left" w:pos="426"/>
              </w:tabs>
              <w:rPr>
                <w:sz w:val="16"/>
                <w:szCs w:val="16"/>
              </w:rPr>
            </w:pPr>
            <w:r>
              <w:rPr>
                <w:sz w:val="16"/>
                <w:szCs w:val="16"/>
              </w:rPr>
              <w:t>Kai kliento tipas gamintojas</w:t>
            </w:r>
            <w:r w:rsidR="00A31998">
              <w:rPr>
                <w:sz w:val="16"/>
                <w:szCs w:val="16"/>
              </w:rPr>
              <w:t xml:space="preserve">: </w:t>
            </w:r>
            <w:r w:rsidR="00A31998" w:rsidRPr="002E6E66">
              <w:rPr>
                <w:color w:val="FF0000"/>
                <w:sz w:val="18"/>
                <w:szCs w:val="18"/>
              </w:rPr>
              <w:t>(jei neaktualu – ištrinti lentelę)</w:t>
            </w:r>
          </w:p>
          <w:p w14:paraId="57F38BDC" w14:textId="7D401090" w:rsidR="004D6A61" w:rsidRDefault="004D6A61" w:rsidP="001C47E4">
            <w:pPr>
              <w:rPr>
                <w:rFonts w:ascii="Arial" w:hAnsi="Arial" w:cs="Arial"/>
                <w:sz w:val="16"/>
                <w:szCs w:val="16"/>
              </w:rPr>
            </w:pPr>
          </w:p>
          <w:tbl>
            <w:tblPr>
              <w:tblStyle w:val="Lentelstinklelis"/>
              <w:tblW w:w="4450" w:type="dxa"/>
              <w:tblLook w:val="04A0" w:firstRow="1" w:lastRow="0" w:firstColumn="1" w:lastColumn="0" w:noHBand="0" w:noVBand="1"/>
            </w:tblPr>
            <w:tblGrid>
              <w:gridCol w:w="1016"/>
              <w:gridCol w:w="1007"/>
              <w:gridCol w:w="584"/>
              <w:gridCol w:w="824"/>
              <w:gridCol w:w="1019"/>
            </w:tblGrid>
            <w:tr w:rsidR="004D6A61" w:rsidRPr="0085552C" w14:paraId="1312D261" w14:textId="77777777" w:rsidTr="00E27D9E">
              <w:trPr>
                <w:trHeight w:val="255"/>
              </w:trPr>
              <w:tc>
                <w:tcPr>
                  <w:tcW w:w="1142" w:type="pct"/>
                </w:tcPr>
                <w:p w14:paraId="35495ABA" w14:textId="77777777" w:rsidR="004D6A61" w:rsidRPr="0085552C" w:rsidRDefault="004D6A61" w:rsidP="004D6A61">
                  <w:pPr>
                    <w:jc w:val="both"/>
                    <w:rPr>
                      <w:rFonts w:ascii="Arial" w:hAnsi="Arial" w:cs="Arial"/>
                      <w:sz w:val="14"/>
                      <w:szCs w:val="14"/>
                    </w:rPr>
                  </w:pPr>
                </w:p>
              </w:tc>
              <w:tc>
                <w:tcPr>
                  <w:tcW w:w="1131" w:type="pct"/>
                </w:tcPr>
                <w:p w14:paraId="5A2A694F" w14:textId="77777777" w:rsidR="004D6A61" w:rsidRPr="0085552C" w:rsidRDefault="004D6A61" w:rsidP="004D6A61">
                  <w:pPr>
                    <w:jc w:val="both"/>
                    <w:rPr>
                      <w:rFonts w:ascii="Arial" w:hAnsi="Arial" w:cs="Arial"/>
                      <w:sz w:val="14"/>
                      <w:szCs w:val="14"/>
                    </w:rPr>
                  </w:pPr>
                </w:p>
              </w:tc>
              <w:tc>
                <w:tcPr>
                  <w:tcW w:w="2727" w:type="pct"/>
                  <w:gridSpan w:val="3"/>
                </w:tcPr>
                <w:p w14:paraId="2816F070" w14:textId="77777777" w:rsidR="004D6A61" w:rsidRPr="0085552C" w:rsidRDefault="004D6A61" w:rsidP="004D6A61">
                  <w:pPr>
                    <w:jc w:val="center"/>
                    <w:rPr>
                      <w:rFonts w:ascii="Arial" w:hAnsi="Arial" w:cs="Arial"/>
                      <w:sz w:val="14"/>
                      <w:szCs w:val="14"/>
                    </w:rPr>
                  </w:pPr>
                  <w:r w:rsidRPr="0085552C">
                    <w:rPr>
                      <w:rFonts w:ascii="Arial" w:hAnsi="Arial" w:cs="Arial"/>
                      <w:sz w:val="14"/>
                      <w:szCs w:val="14"/>
                    </w:rPr>
                    <w:t>Duomenys iš DMS</w:t>
                  </w:r>
                </w:p>
              </w:tc>
            </w:tr>
            <w:tr w:rsidR="004D6A61" w:rsidRPr="0085552C" w14:paraId="51B0C71F" w14:textId="77777777" w:rsidTr="00E27D9E">
              <w:trPr>
                <w:trHeight w:val="515"/>
              </w:trPr>
              <w:tc>
                <w:tcPr>
                  <w:tcW w:w="1142" w:type="pct"/>
                </w:tcPr>
                <w:p w14:paraId="541D96F9" w14:textId="77777777" w:rsidR="004D6A61" w:rsidRPr="0085552C" w:rsidRDefault="004D6A61" w:rsidP="004D6A61">
                  <w:pPr>
                    <w:jc w:val="both"/>
                    <w:rPr>
                      <w:rFonts w:ascii="Arial" w:hAnsi="Arial" w:cs="Arial"/>
                      <w:sz w:val="14"/>
                      <w:szCs w:val="14"/>
                    </w:rPr>
                  </w:pPr>
                  <w:r w:rsidRPr="0085552C">
                    <w:rPr>
                      <w:rFonts w:ascii="Arial" w:hAnsi="Arial" w:cs="Arial"/>
                      <w:sz w:val="14"/>
                      <w:szCs w:val="14"/>
                    </w:rPr>
                    <w:t xml:space="preserve">Fiksuotas </w:t>
                  </w:r>
                  <w:proofErr w:type="spellStart"/>
                  <w:r w:rsidRPr="0085552C">
                    <w:rPr>
                      <w:rFonts w:ascii="Arial" w:hAnsi="Arial" w:cs="Arial"/>
                      <w:sz w:val="14"/>
                      <w:szCs w:val="14"/>
                    </w:rPr>
                    <w:t>cosφ</w:t>
                  </w:r>
                  <w:proofErr w:type="spellEnd"/>
                  <w:r w:rsidRPr="0085552C">
                    <w:rPr>
                      <w:rFonts w:ascii="Arial" w:hAnsi="Arial" w:cs="Arial"/>
                      <w:sz w:val="14"/>
                      <w:szCs w:val="14"/>
                    </w:rPr>
                    <w:t xml:space="preserve"> komandas matavimas</w:t>
                  </w:r>
                </w:p>
              </w:tc>
              <w:tc>
                <w:tcPr>
                  <w:tcW w:w="1131" w:type="pct"/>
                </w:tcPr>
                <w:p w14:paraId="0E35B018" w14:textId="77777777" w:rsidR="004D6A61" w:rsidRPr="0085552C" w:rsidRDefault="004D6A61" w:rsidP="004D6A61">
                  <w:pPr>
                    <w:jc w:val="both"/>
                    <w:rPr>
                      <w:rFonts w:ascii="Arial" w:hAnsi="Arial" w:cs="Arial"/>
                      <w:sz w:val="14"/>
                      <w:szCs w:val="14"/>
                    </w:rPr>
                  </w:pPr>
                  <w:r w:rsidRPr="0085552C">
                    <w:rPr>
                      <w:rFonts w:ascii="Arial" w:hAnsi="Arial" w:cs="Arial"/>
                      <w:sz w:val="14"/>
                      <w:szCs w:val="14"/>
                    </w:rPr>
                    <w:t>Komandos trukmė, min</w:t>
                  </w:r>
                </w:p>
              </w:tc>
              <w:tc>
                <w:tcPr>
                  <w:tcW w:w="656" w:type="pct"/>
                </w:tcPr>
                <w:p w14:paraId="3CB12FD5" w14:textId="77777777" w:rsidR="004D6A61" w:rsidRPr="0085552C" w:rsidRDefault="004D6A61" w:rsidP="004D6A61">
                  <w:pPr>
                    <w:jc w:val="both"/>
                    <w:rPr>
                      <w:rFonts w:ascii="Arial" w:hAnsi="Arial" w:cs="Arial"/>
                      <w:sz w:val="14"/>
                      <w:szCs w:val="14"/>
                    </w:rPr>
                  </w:pPr>
                  <w:proofErr w:type="spellStart"/>
                  <w:r w:rsidRPr="0085552C">
                    <w:rPr>
                      <w:rFonts w:ascii="Arial" w:hAnsi="Arial" w:cs="Arial"/>
                      <w:sz w:val="14"/>
                      <w:szCs w:val="14"/>
                    </w:rPr>
                    <w:t>cosφ</w:t>
                  </w:r>
                  <w:proofErr w:type="spellEnd"/>
                </w:p>
              </w:tc>
              <w:tc>
                <w:tcPr>
                  <w:tcW w:w="926" w:type="pct"/>
                </w:tcPr>
                <w:p w14:paraId="7484D12C" w14:textId="77777777" w:rsidR="004D6A61" w:rsidRPr="0085552C" w:rsidRDefault="004D6A61" w:rsidP="004D6A61">
                  <w:pPr>
                    <w:jc w:val="both"/>
                    <w:rPr>
                      <w:rFonts w:ascii="Arial" w:hAnsi="Arial" w:cs="Arial"/>
                      <w:sz w:val="14"/>
                      <w:szCs w:val="14"/>
                    </w:rPr>
                  </w:pPr>
                  <w:r w:rsidRPr="0085552C">
                    <w:rPr>
                      <w:rFonts w:ascii="Arial" w:hAnsi="Arial" w:cs="Arial"/>
                      <w:sz w:val="14"/>
                      <w:szCs w:val="14"/>
                    </w:rPr>
                    <w:t>Aktyvioji galia, kW</w:t>
                  </w:r>
                </w:p>
              </w:tc>
              <w:tc>
                <w:tcPr>
                  <w:tcW w:w="1144" w:type="pct"/>
                </w:tcPr>
                <w:p w14:paraId="26597A2D" w14:textId="77777777" w:rsidR="004D6A61" w:rsidRPr="0085552C" w:rsidRDefault="004D6A61" w:rsidP="004D6A61">
                  <w:pPr>
                    <w:jc w:val="both"/>
                    <w:rPr>
                      <w:rFonts w:ascii="Arial" w:hAnsi="Arial" w:cs="Arial"/>
                      <w:sz w:val="14"/>
                      <w:szCs w:val="14"/>
                    </w:rPr>
                  </w:pPr>
                  <w:r w:rsidRPr="0085552C">
                    <w:rPr>
                      <w:rFonts w:ascii="Arial" w:hAnsi="Arial" w:cs="Arial"/>
                      <w:sz w:val="14"/>
                      <w:szCs w:val="14"/>
                    </w:rPr>
                    <w:t xml:space="preserve">Reaktyvioji galia, </w:t>
                  </w:r>
                  <w:proofErr w:type="spellStart"/>
                  <w:r w:rsidRPr="0085552C">
                    <w:rPr>
                      <w:rFonts w:ascii="Arial" w:hAnsi="Arial" w:cs="Arial"/>
                      <w:sz w:val="14"/>
                      <w:szCs w:val="14"/>
                    </w:rPr>
                    <w:t>kvar</w:t>
                  </w:r>
                  <w:proofErr w:type="spellEnd"/>
                </w:p>
              </w:tc>
            </w:tr>
            <w:tr w:rsidR="004D6A61" w:rsidRPr="0085552C" w14:paraId="4D619EA6" w14:textId="77777777" w:rsidTr="00E27D9E">
              <w:trPr>
                <w:trHeight w:val="255"/>
              </w:trPr>
              <w:tc>
                <w:tcPr>
                  <w:tcW w:w="1142" w:type="pct"/>
                </w:tcPr>
                <w:p w14:paraId="05D3C1A3" w14:textId="77777777" w:rsidR="004D6A61" w:rsidRPr="0085552C" w:rsidRDefault="004D6A61" w:rsidP="004D6A61">
                  <w:pPr>
                    <w:rPr>
                      <w:rFonts w:ascii="Arial" w:hAnsi="Arial" w:cs="Arial"/>
                      <w:sz w:val="14"/>
                      <w:szCs w:val="14"/>
                    </w:rPr>
                  </w:pPr>
                  <w:r w:rsidRPr="0085552C">
                    <w:rPr>
                      <w:rFonts w:ascii="Arial" w:hAnsi="Arial" w:cs="Arial"/>
                      <w:sz w:val="14"/>
                      <w:szCs w:val="14"/>
                    </w:rPr>
                    <w:t>-0,9</w:t>
                  </w:r>
                </w:p>
              </w:tc>
              <w:tc>
                <w:tcPr>
                  <w:tcW w:w="1131" w:type="pct"/>
                  <w:vAlign w:val="center"/>
                </w:tcPr>
                <w:p w14:paraId="27B847BC" w14:textId="77777777" w:rsidR="004D6A61" w:rsidRPr="0085552C" w:rsidRDefault="004D6A61" w:rsidP="004D6A61">
                  <w:pPr>
                    <w:rPr>
                      <w:rFonts w:ascii="Arial" w:hAnsi="Arial" w:cs="Arial"/>
                      <w:sz w:val="14"/>
                      <w:szCs w:val="14"/>
                    </w:rPr>
                  </w:pPr>
                  <w:r w:rsidRPr="0085552C">
                    <w:rPr>
                      <w:rFonts w:ascii="Arial" w:hAnsi="Arial" w:cs="Arial"/>
                      <w:sz w:val="14"/>
                      <w:szCs w:val="14"/>
                    </w:rPr>
                    <w:t>10 - 60 min</w:t>
                  </w:r>
                </w:p>
              </w:tc>
              <w:tc>
                <w:tcPr>
                  <w:tcW w:w="656" w:type="pct"/>
                </w:tcPr>
                <w:p w14:paraId="63A4AFA4" w14:textId="77777777" w:rsidR="004D6A61" w:rsidRPr="0085552C" w:rsidRDefault="004D6A61" w:rsidP="004D6A61">
                  <w:pPr>
                    <w:rPr>
                      <w:rFonts w:ascii="Arial" w:hAnsi="Arial" w:cs="Arial"/>
                      <w:sz w:val="14"/>
                      <w:szCs w:val="14"/>
                    </w:rPr>
                  </w:pPr>
                </w:p>
              </w:tc>
              <w:tc>
                <w:tcPr>
                  <w:tcW w:w="926" w:type="pct"/>
                </w:tcPr>
                <w:p w14:paraId="3FF31732" w14:textId="77777777" w:rsidR="004D6A61" w:rsidRPr="0085552C" w:rsidRDefault="004D6A61" w:rsidP="004D6A61">
                  <w:pPr>
                    <w:rPr>
                      <w:rFonts w:ascii="Arial" w:hAnsi="Arial" w:cs="Arial"/>
                      <w:sz w:val="14"/>
                      <w:szCs w:val="14"/>
                    </w:rPr>
                  </w:pPr>
                </w:p>
              </w:tc>
              <w:tc>
                <w:tcPr>
                  <w:tcW w:w="1144" w:type="pct"/>
                </w:tcPr>
                <w:p w14:paraId="6BCDB33A" w14:textId="77777777" w:rsidR="004D6A61" w:rsidRPr="0085552C" w:rsidRDefault="004D6A61" w:rsidP="004D6A61">
                  <w:pPr>
                    <w:rPr>
                      <w:rFonts w:ascii="Arial" w:hAnsi="Arial" w:cs="Arial"/>
                      <w:sz w:val="14"/>
                      <w:szCs w:val="14"/>
                    </w:rPr>
                  </w:pPr>
                </w:p>
              </w:tc>
            </w:tr>
            <w:tr w:rsidR="004D6A61" w:rsidRPr="0085552C" w14:paraId="7F22752A" w14:textId="77777777" w:rsidTr="00E27D9E">
              <w:trPr>
                <w:trHeight w:val="255"/>
              </w:trPr>
              <w:tc>
                <w:tcPr>
                  <w:tcW w:w="1142" w:type="pct"/>
                </w:tcPr>
                <w:p w14:paraId="35101368" w14:textId="77777777" w:rsidR="004D6A61" w:rsidRPr="0085552C" w:rsidRDefault="004D6A61" w:rsidP="004D6A61">
                  <w:pPr>
                    <w:rPr>
                      <w:rFonts w:ascii="Arial" w:hAnsi="Arial" w:cs="Arial"/>
                      <w:sz w:val="14"/>
                      <w:szCs w:val="14"/>
                    </w:rPr>
                  </w:pPr>
                  <w:r w:rsidRPr="0085552C">
                    <w:rPr>
                      <w:rFonts w:ascii="Arial" w:hAnsi="Arial" w:cs="Arial"/>
                      <w:sz w:val="14"/>
                      <w:szCs w:val="14"/>
                    </w:rPr>
                    <w:t xml:space="preserve">-0,95 </w:t>
                  </w:r>
                </w:p>
              </w:tc>
              <w:tc>
                <w:tcPr>
                  <w:tcW w:w="1131" w:type="pct"/>
                  <w:vAlign w:val="center"/>
                </w:tcPr>
                <w:p w14:paraId="44C55319" w14:textId="77777777" w:rsidR="004D6A61" w:rsidRPr="0085552C" w:rsidRDefault="004D6A61" w:rsidP="004D6A61">
                  <w:pPr>
                    <w:rPr>
                      <w:rFonts w:ascii="Arial" w:hAnsi="Arial" w:cs="Arial"/>
                      <w:sz w:val="14"/>
                      <w:szCs w:val="14"/>
                    </w:rPr>
                  </w:pPr>
                  <w:r w:rsidRPr="0085552C">
                    <w:rPr>
                      <w:rFonts w:ascii="Arial" w:hAnsi="Arial" w:cs="Arial"/>
                      <w:sz w:val="14"/>
                      <w:szCs w:val="14"/>
                    </w:rPr>
                    <w:t>10 - 60 min</w:t>
                  </w:r>
                </w:p>
              </w:tc>
              <w:tc>
                <w:tcPr>
                  <w:tcW w:w="656" w:type="pct"/>
                </w:tcPr>
                <w:p w14:paraId="6111C983" w14:textId="77777777" w:rsidR="004D6A61" w:rsidRPr="0085552C" w:rsidRDefault="004D6A61" w:rsidP="004D6A61">
                  <w:pPr>
                    <w:rPr>
                      <w:rFonts w:ascii="Arial" w:hAnsi="Arial" w:cs="Arial"/>
                      <w:sz w:val="14"/>
                      <w:szCs w:val="14"/>
                    </w:rPr>
                  </w:pPr>
                </w:p>
              </w:tc>
              <w:tc>
                <w:tcPr>
                  <w:tcW w:w="926" w:type="pct"/>
                </w:tcPr>
                <w:p w14:paraId="026C81DB" w14:textId="77777777" w:rsidR="004D6A61" w:rsidRPr="0085552C" w:rsidRDefault="004D6A61" w:rsidP="004D6A61">
                  <w:pPr>
                    <w:rPr>
                      <w:rFonts w:ascii="Arial" w:hAnsi="Arial" w:cs="Arial"/>
                      <w:sz w:val="14"/>
                      <w:szCs w:val="14"/>
                    </w:rPr>
                  </w:pPr>
                </w:p>
              </w:tc>
              <w:tc>
                <w:tcPr>
                  <w:tcW w:w="1144" w:type="pct"/>
                </w:tcPr>
                <w:p w14:paraId="17BE6B2E" w14:textId="77777777" w:rsidR="004D6A61" w:rsidRPr="0085552C" w:rsidRDefault="004D6A61" w:rsidP="004D6A61">
                  <w:pPr>
                    <w:rPr>
                      <w:rFonts w:ascii="Arial" w:hAnsi="Arial" w:cs="Arial"/>
                      <w:sz w:val="14"/>
                      <w:szCs w:val="14"/>
                    </w:rPr>
                  </w:pPr>
                </w:p>
              </w:tc>
            </w:tr>
            <w:tr w:rsidR="004D6A61" w:rsidRPr="0085552C" w14:paraId="27AB52C8" w14:textId="77777777" w:rsidTr="00E27D9E">
              <w:trPr>
                <w:trHeight w:val="282"/>
              </w:trPr>
              <w:tc>
                <w:tcPr>
                  <w:tcW w:w="1142" w:type="pct"/>
                </w:tcPr>
                <w:p w14:paraId="67F5B89A" w14:textId="77777777" w:rsidR="004D6A61" w:rsidRPr="0085552C" w:rsidRDefault="004D6A61" w:rsidP="004D6A61">
                  <w:pPr>
                    <w:rPr>
                      <w:rFonts w:ascii="Arial" w:hAnsi="Arial" w:cs="Arial"/>
                      <w:sz w:val="14"/>
                      <w:szCs w:val="14"/>
                    </w:rPr>
                  </w:pPr>
                  <w:r w:rsidRPr="0085552C">
                    <w:rPr>
                      <w:rFonts w:ascii="Arial" w:hAnsi="Arial" w:cs="Arial"/>
                      <w:sz w:val="14"/>
                      <w:szCs w:val="14"/>
                    </w:rPr>
                    <w:t>1</w:t>
                  </w:r>
                </w:p>
              </w:tc>
              <w:tc>
                <w:tcPr>
                  <w:tcW w:w="1131" w:type="pct"/>
                  <w:vAlign w:val="center"/>
                </w:tcPr>
                <w:p w14:paraId="58B7DEF6" w14:textId="77777777" w:rsidR="004D6A61" w:rsidRPr="0085552C" w:rsidRDefault="004D6A61" w:rsidP="004D6A61">
                  <w:pPr>
                    <w:rPr>
                      <w:rStyle w:val="Komentaronuoroda"/>
                      <w:sz w:val="14"/>
                      <w:szCs w:val="14"/>
                    </w:rPr>
                  </w:pPr>
                  <w:r w:rsidRPr="0085552C">
                    <w:rPr>
                      <w:rFonts w:ascii="Arial" w:hAnsi="Arial" w:cs="Arial"/>
                      <w:sz w:val="14"/>
                      <w:szCs w:val="14"/>
                    </w:rPr>
                    <w:t>10 - 60 min</w:t>
                  </w:r>
                </w:p>
              </w:tc>
              <w:tc>
                <w:tcPr>
                  <w:tcW w:w="656" w:type="pct"/>
                </w:tcPr>
                <w:p w14:paraId="20F1563D" w14:textId="77777777" w:rsidR="004D6A61" w:rsidRPr="0085552C" w:rsidRDefault="004D6A61" w:rsidP="004D6A61">
                  <w:pPr>
                    <w:rPr>
                      <w:rFonts w:ascii="Arial" w:hAnsi="Arial" w:cs="Arial"/>
                      <w:sz w:val="14"/>
                      <w:szCs w:val="14"/>
                    </w:rPr>
                  </w:pPr>
                </w:p>
              </w:tc>
              <w:tc>
                <w:tcPr>
                  <w:tcW w:w="926" w:type="pct"/>
                </w:tcPr>
                <w:p w14:paraId="658637F3" w14:textId="77777777" w:rsidR="004D6A61" w:rsidRPr="0085552C" w:rsidRDefault="004D6A61" w:rsidP="004D6A61">
                  <w:pPr>
                    <w:rPr>
                      <w:rFonts w:ascii="Arial" w:hAnsi="Arial" w:cs="Arial"/>
                      <w:sz w:val="14"/>
                      <w:szCs w:val="14"/>
                    </w:rPr>
                  </w:pPr>
                </w:p>
              </w:tc>
              <w:tc>
                <w:tcPr>
                  <w:tcW w:w="1144" w:type="pct"/>
                </w:tcPr>
                <w:p w14:paraId="691D64A7" w14:textId="77777777" w:rsidR="004D6A61" w:rsidRPr="0085552C" w:rsidRDefault="004D6A61" w:rsidP="004D6A61">
                  <w:pPr>
                    <w:rPr>
                      <w:rFonts w:ascii="Arial" w:hAnsi="Arial" w:cs="Arial"/>
                      <w:sz w:val="14"/>
                      <w:szCs w:val="14"/>
                    </w:rPr>
                  </w:pPr>
                </w:p>
              </w:tc>
            </w:tr>
            <w:tr w:rsidR="004D6A61" w:rsidRPr="0085552C" w14:paraId="45CA578B" w14:textId="77777777" w:rsidTr="00E27D9E">
              <w:trPr>
                <w:trHeight w:val="282"/>
              </w:trPr>
              <w:tc>
                <w:tcPr>
                  <w:tcW w:w="1142" w:type="pct"/>
                </w:tcPr>
                <w:p w14:paraId="72937CA6" w14:textId="77777777" w:rsidR="004D6A61" w:rsidRPr="0085552C" w:rsidRDefault="004D6A61" w:rsidP="004D6A61">
                  <w:pPr>
                    <w:rPr>
                      <w:rFonts w:ascii="Arial" w:hAnsi="Arial" w:cs="Arial"/>
                      <w:sz w:val="14"/>
                      <w:szCs w:val="14"/>
                    </w:rPr>
                  </w:pPr>
                  <w:r w:rsidRPr="0085552C">
                    <w:rPr>
                      <w:rFonts w:ascii="Arial" w:hAnsi="Arial" w:cs="Arial"/>
                      <w:sz w:val="14"/>
                      <w:szCs w:val="14"/>
                    </w:rPr>
                    <w:t>0,95</w:t>
                  </w:r>
                </w:p>
              </w:tc>
              <w:tc>
                <w:tcPr>
                  <w:tcW w:w="1131" w:type="pct"/>
                  <w:vAlign w:val="center"/>
                </w:tcPr>
                <w:p w14:paraId="1F21DCC6" w14:textId="77777777" w:rsidR="004D6A61" w:rsidRPr="0085552C" w:rsidRDefault="004D6A61" w:rsidP="004D6A61">
                  <w:pPr>
                    <w:rPr>
                      <w:rStyle w:val="Komentaronuoroda"/>
                      <w:sz w:val="14"/>
                      <w:szCs w:val="14"/>
                    </w:rPr>
                  </w:pPr>
                  <w:r w:rsidRPr="0085552C">
                    <w:rPr>
                      <w:rFonts w:ascii="Arial" w:hAnsi="Arial" w:cs="Arial"/>
                      <w:sz w:val="14"/>
                      <w:szCs w:val="14"/>
                    </w:rPr>
                    <w:t>10 - 60 min</w:t>
                  </w:r>
                </w:p>
              </w:tc>
              <w:tc>
                <w:tcPr>
                  <w:tcW w:w="656" w:type="pct"/>
                </w:tcPr>
                <w:p w14:paraId="711F6421" w14:textId="77777777" w:rsidR="004D6A61" w:rsidRPr="0085552C" w:rsidRDefault="004D6A61" w:rsidP="004D6A61">
                  <w:pPr>
                    <w:rPr>
                      <w:rFonts w:ascii="Arial" w:hAnsi="Arial" w:cs="Arial"/>
                      <w:sz w:val="14"/>
                      <w:szCs w:val="14"/>
                    </w:rPr>
                  </w:pPr>
                </w:p>
              </w:tc>
              <w:tc>
                <w:tcPr>
                  <w:tcW w:w="926" w:type="pct"/>
                </w:tcPr>
                <w:p w14:paraId="5C513BC6" w14:textId="77777777" w:rsidR="004D6A61" w:rsidRPr="0085552C" w:rsidRDefault="004D6A61" w:rsidP="004D6A61">
                  <w:pPr>
                    <w:rPr>
                      <w:rFonts w:ascii="Arial" w:hAnsi="Arial" w:cs="Arial"/>
                      <w:sz w:val="14"/>
                      <w:szCs w:val="14"/>
                    </w:rPr>
                  </w:pPr>
                </w:p>
              </w:tc>
              <w:tc>
                <w:tcPr>
                  <w:tcW w:w="1144" w:type="pct"/>
                </w:tcPr>
                <w:p w14:paraId="336F0973" w14:textId="77777777" w:rsidR="004D6A61" w:rsidRPr="0085552C" w:rsidRDefault="004D6A61" w:rsidP="004D6A61">
                  <w:pPr>
                    <w:rPr>
                      <w:rFonts w:ascii="Arial" w:hAnsi="Arial" w:cs="Arial"/>
                      <w:sz w:val="14"/>
                      <w:szCs w:val="14"/>
                    </w:rPr>
                  </w:pPr>
                </w:p>
              </w:tc>
            </w:tr>
            <w:tr w:rsidR="004D6A61" w:rsidRPr="0085552C" w14:paraId="2BF97B58" w14:textId="77777777" w:rsidTr="00E27D9E">
              <w:trPr>
                <w:trHeight w:val="282"/>
              </w:trPr>
              <w:tc>
                <w:tcPr>
                  <w:tcW w:w="1142" w:type="pct"/>
                </w:tcPr>
                <w:p w14:paraId="7E8D565F" w14:textId="77777777" w:rsidR="004D6A61" w:rsidRPr="0085552C" w:rsidRDefault="004D6A61" w:rsidP="004D6A61">
                  <w:pPr>
                    <w:rPr>
                      <w:rFonts w:ascii="Arial" w:hAnsi="Arial" w:cs="Arial"/>
                      <w:sz w:val="14"/>
                      <w:szCs w:val="14"/>
                    </w:rPr>
                  </w:pPr>
                  <w:r w:rsidRPr="0085552C">
                    <w:rPr>
                      <w:rFonts w:ascii="Arial" w:hAnsi="Arial" w:cs="Arial"/>
                      <w:sz w:val="14"/>
                      <w:szCs w:val="14"/>
                    </w:rPr>
                    <w:t>0,9</w:t>
                  </w:r>
                </w:p>
              </w:tc>
              <w:tc>
                <w:tcPr>
                  <w:tcW w:w="1131" w:type="pct"/>
                  <w:vAlign w:val="center"/>
                </w:tcPr>
                <w:p w14:paraId="0F37636A" w14:textId="77777777" w:rsidR="004D6A61" w:rsidRPr="0085552C" w:rsidRDefault="004D6A61" w:rsidP="004D6A61">
                  <w:pPr>
                    <w:rPr>
                      <w:rFonts w:ascii="Arial" w:hAnsi="Arial" w:cs="Arial"/>
                      <w:sz w:val="14"/>
                      <w:szCs w:val="14"/>
                    </w:rPr>
                  </w:pPr>
                  <w:r w:rsidRPr="0085552C">
                    <w:rPr>
                      <w:rFonts w:ascii="Arial" w:hAnsi="Arial" w:cs="Arial"/>
                      <w:sz w:val="14"/>
                      <w:szCs w:val="14"/>
                    </w:rPr>
                    <w:t>10 - 60 min</w:t>
                  </w:r>
                </w:p>
              </w:tc>
              <w:tc>
                <w:tcPr>
                  <w:tcW w:w="656" w:type="pct"/>
                </w:tcPr>
                <w:p w14:paraId="5AED985F" w14:textId="77777777" w:rsidR="004D6A61" w:rsidRPr="0085552C" w:rsidRDefault="004D6A61" w:rsidP="004D6A61">
                  <w:pPr>
                    <w:rPr>
                      <w:rFonts w:ascii="Arial" w:hAnsi="Arial" w:cs="Arial"/>
                      <w:sz w:val="14"/>
                      <w:szCs w:val="14"/>
                    </w:rPr>
                  </w:pPr>
                </w:p>
              </w:tc>
              <w:tc>
                <w:tcPr>
                  <w:tcW w:w="926" w:type="pct"/>
                </w:tcPr>
                <w:p w14:paraId="67FB5D8F" w14:textId="77777777" w:rsidR="004D6A61" w:rsidRPr="0085552C" w:rsidRDefault="004D6A61" w:rsidP="004D6A61">
                  <w:pPr>
                    <w:rPr>
                      <w:rFonts w:ascii="Arial" w:hAnsi="Arial" w:cs="Arial"/>
                      <w:sz w:val="14"/>
                      <w:szCs w:val="14"/>
                    </w:rPr>
                  </w:pPr>
                </w:p>
              </w:tc>
              <w:tc>
                <w:tcPr>
                  <w:tcW w:w="1144" w:type="pct"/>
                </w:tcPr>
                <w:p w14:paraId="31412A1D" w14:textId="77777777" w:rsidR="004D6A61" w:rsidRPr="0085552C" w:rsidRDefault="004D6A61" w:rsidP="004D6A61">
                  <w:pPr>
                    <w:rPr>
                      <w:rFonts w:ascii="Arial" w:hAnsi="Arial" w:cs="Arial"/>
                      <w:sz w:val="14"/>
                      <w:szCs w:val="14"/>
                    </w:rPr>
                  </w:pPr>
                </w:p>
              </w:tc>
            </w:tr>
          </w:tbl>
          <w:p w14:paraId="6B819719" w14:textId="2C4FE6BA" w:rsidR="004D6A61" w:rsidRPr="00A31998" w:rsidRDefault="0033435D" w:rsidP="00A31998">
            <w:pPr>
              <w:pStyle w:val="Default"/>
              <w:tabs>
                <w:tab w:val="left" w:pos="426"/>
              </w:tabs>
              <w:rPr>
                <w:sz w:val="18"/>
                <w:szCs w:val="18"/>
              </w:rPr>
            </w:pPr>
            <w:r>
              <w:rPr>
                <w:sz w:val="16"/>
                <w:szCs w:val="16"/>
              </w:rPr>
              <w:t>Kai kliento tipas gaminantis vartotojas</w:t>
            </w:r>
            <w:r w:rsidR="00A31998">
              <w:rPr>
                <w:sz w:val="16"/>
                <w:szCs w:val="16"/>
              </w:rPr>
              <w:t xml:space="preserve">: </w:t>
            </w:r>
            <w:r w:rsidR="00A31998" w:rsidRPr="002E6E66">
              <w:rPr>
                <w:color w:val="FF0000"/>
                <w:sz w:val="18"/>
                <w:szCs w:val="18"/>
              </w:rPr>
              <w:t>(jei neaktualu – ištrinti lentelę)</w:t>
            </w:r>
          </w:p>
          <w:tbl>
            <w:tblPr>
              <w:tblStyle w:val="Lentelstinklelis"/>
              <w:tblW w:w="4450" w:type="dxa"/>
              <w:tblLook w:val="04A0" w:firstRow="1" w:lastRow="0" w:firstColumn="1" w:lastColumn="0" w:noHBand="0" w:noVBand="1"/>
            </w:tblPr>
            <w:tblGrid>
              <w:gridCol w:w="1016"/>
              <w:gridCol w:w="1007"/>
              <w:gridCol w:w="584"/>
              <w:gridCol w:w="824"/>
              <w:gridCol w:w="1019"/>
            </w:tblGrid>
            <w:tr w:rsidR="00912816" w:rsidRPr="0085552C" w14:paraId="1F921789" w14:textId="77777777" w:rsidTr="009E543A">
              <w:trPr>
                <w:trHeight w:val="255"/>
              </w:trPr>
              <w:tc>
                <w:tcPr>
                  <w:tcW w:w="1142" w:type="pct"/>
                </w:tcPr>
                <w:p w14:paraId="2AB0EE3E" w14:textId="77777777" w:rsidR="00912816" w:rsidRPr="0085552C" w:rsidRDefault="00912816" w:rsidP="00912816">
                  <w:pPr>
                    <w:jc w:val="both"/>
                    <w:rPr>
                      <w:rFonts w:ascii="Arial" w:hAnsi="Arial" w:cs="Arial"/>
                      <w:sz w:val="14"/>
                      <w:szCs w:val="14"/>
                    </w:rPr>
                  </w:pPr>
                </w:p>
              </w:tc>
              <w:tc>
                <w:tcPr>
                  <w:tcW w:w="1131" w:type="pct"/>
                </w:tcPr>
                <w:p w14:paraId="60B07D24" w14:textId="77777777" w:rsidR="00912816" w:rsidRPr="0085552C" w:rsidRDefault="00912816" w:rsidP="00912816">
                  <w:pPr>
                    <w:jc w:val="both"/>
                    <w:rPr>
                      <w:rFonts w:ascii="Arial" w:hAnsi="Arial" w:cs="Arial"/>
                      <w:sz w:val="14"/>
                      <w:szCs w:val="14"/>
                    </w:rPr>
                  </w:pPr>
                </w:p>
              </w:tc>
              <w:tc>
                <w:tcPr>
                  <w:tcW w:w="2727" w:type="pct"/>
                  <w:gridSpan w:val="3"/>
                </w:tcPr>
                <w:p w14:paraId="6DBDA5E4" w14:textId="77777777" w:rsidR="00912816" w:rsidRPr="0085552C" w:rsidRDefault="00912816" w:rsidP="00912816">
                  <w:pPr>
                    <w:jc w:val="center"/>
                    <w:rPr>
                      <w:rFonts w:ascii="Arial" w:hAnsi="Arial" w:cs="Arial"/>
                      <w:sz w:val="14"/>
                      <w:szCs w:val="14"/>
                    </w:rPr>
                  </w:pPr>
                  <w:r w:rsidRPr="0085552C">
                    <w:rPr>
                      <w:rFonts w:ascii="Arial" w:hAnsi="Arial" w:cs="Arial"/>
                      <w:sz w:val="14"/>
                      <w:szCs w:val="14"/>
                    </w:rPr>
                    <w:t>Duomenys iš DMS</w:t>
                  </w:r>
                </w:p>
              </w:tc>
            </w:tr>
            <w:tr w:rsidR="00912816" w:rsidRPr="0085552C" w14:paraId="578F7EAA" w14:textId="77777777" w:rsidTr="006D377F">
              <w:trPr>
                <w:trHeight w:val="515"/>
              </w:trPr>
              <w:tc>
                <w:tcPr>
                  <w:tcW w:w="1142" w:type="pct"/>
                </w:tcPr>
                <w:p w14:paraId="429DB86A" w14:textId="77777777" w:rsidR="00912816" w:rsidRPr="0085552C" w:rsidRDefault="00912816" w:rsidP="00912816">
                  <w:pPr>
                    <w:jc w:val="both"/>
                    <w:rPr>
                      <w:rFonts w:ascii="Arial" w:hAnsi="Arial" w:cs="Arial"/>
                      <w:sz w:val="14"/>
                      <w:szCs w:val="14"/>
                    </w:rPr>
                  </w:pPr>
                  <w:r w:rsidRPr="0085552C">
                    <w:rPr>
                      <w:rFonts w:ascii="Arial" w:hAnsi="Arial" w:cs="Arial"/>
                      <w:sz w:val="14"/>
                      <w:szCs w:val="14"/>
                    </w:rPr>
                    <w:t xml:space="preserve">Fiksuotas </w:t>
                  </w:r>
                  <w:proofErr w:type="spellStart"/>
                  <w:r w:rsidRPr="0085552C">
                    <w:rPr>
                      <w:rFonts w:ascii="Arial" w:hAnsi="Arial" w:cs="Arial"/>
                      <w:sz w:val="14"/>
                      <w:szCs w:val="14"/>
                    </w:rPr>
                    <w:t>cosφ</w:t>
                  </w:r>
                  <w:proofErr w:type="spellEnd"/>
                  <w:r w:rsidRPr="0085552C">
                    <w:rPr>
                      <w:rFonts w:ascii="Arial" w:hAnsi="Arial" w:cs="Arial"/>
                      <w:sz w:val="14"/>
                      <w:szCs w:val="14"/>
                    </w:rPr>
                    <w:t xml:space="preserve"> komandas matavimas</w:t>
                  </w:r>
                </w:p>
              </w:tc>
              <w:tc>
                <w:tcPr>
                  <w:tcW w:w="1131" w:type="pct"/>
                </w:tcPr>
                <w:p w14:paraId="37B88596" w14:textId="77777777" w:rsidR="00912816" w:rsidRPr="0085552C" w:rsidRDefault="00912816" w:rsidP="00912816">
                  <w:pPr>
                    <w:jc w:val="both"/>
                    <w:rPr>
                      <w:rFonts w:ascii="Arial" w:hAnsi="Arial" w:cs="Arial"/>
                      <w:sz w:val="14"/>
                      <w:szCs w:val="14"/>
                    </w:rPr>
                  </w:pPr>
                  <w:r w:rsidRPr="0085552C">
                    <w:rPr>
                      <w:rFonts w:ascii="Arial" w:hAnsi="Arial" w:cs="Arial"/>
                      <w:sz w:val="14"/>
                      <w:szCs w:val="14"/>
                    </w:rPr>
                    <w:t>Komandos trukmė, min</w:t>
                  </w:r>
                </w:p>
              </w:tc>
              <w:tc>
                <w:tcPr>
                  <w:tcW w:w="656" w:type="pct"/>
                </w:tcPr>
                <w:p w14:paraId="3CE9A57B" w14:textId="77777777" w:rsidR="00912816" w:rsidRPr="0085552C" w:rsidRDefault="00912816" w:rsidP="00912816">
                  <w:pPr>
                    <w:jc w:val="both"/>
                    <w:rPr>
                      <w:rFonts w:ascii="Arial" w:hAnsi="Arial" w:cs="Arial"/>
                      <w:sz w:val="14"/>
                      <w:szCs w:val="14"/>
                    </w:rPr>
                  </w:pPr>
                  <w:proofErr w:type="spellStart"/>
                  <w:r w:rsidRPr="0085552C">
                    <w:rPr>
                      <w:rFonts w:ascii="Arial" w:hAnsi="Arial" w:cs="Arial"/>
                      <w:sz w:val="14"/>
                      <w:szCs w:val="14"/>
                    </w:rPr>
                    <w:t>cosφ</w:t>
                  </w:r>
                  <w:proofErr w:type="spellEnd"/>
                </w:p>
              </w:tc>
              <w:tc>
                <w:tcPr>
                  <w:tcW w:w="926" w:type="pct"/>
                </w:tcPr>
                <w:p w14:paraId="6A7E3F4A" w14:textId="77777777" w:rsidR="00912816" w:rsidRPr="0085552C" w:rsidRDefault="00912816" w:rsidP="00912816">
                  <w:pPr>
                    <w:jc w:val="both"/>
                    <w:rPr>
                      <w:rFonts w:ascii="Arial" w:hAnsi="Arial" w:cs="Arial"/>
                      <w:sz w:val="14"/>
                      <w:szCs w:val="14"/>
                    </w:rPr>
                  </w:pPr>
                  <w:r w:rsidRPr="0085552C">
                    <w:rPr>
                      <w:rFonts w:ascii="Arial" w:hAnsi="Arial" w:cs="Arial"/>
                      <w:sz w:val="14"/>
                      <w:szCs w:val="14"/>
                    </w:rPr>
                    <w:t>Aktyvioji galia, kW</w:t>
                  </w:r>
                </w:p>
              </w:tc>
              <w:tc>
                <w:tcPr>
                  <w:tcW w:w="1145" w:type="pct"/>
                </w:tcPr>
                <w:p w14:paraId="084EF166" w14:textId="77777777" w:rsidR="00912816" w:rsidRPr="0085552C" w:rsidRDefault="00912816" w:rsidP="00912816">
                  <w:pPr>
                    <w:jc w:val="both"/>
                    <w:rPr>
                      <w:rFonts w:ascii="Arial" w:hAnsi="Arial" w:cs="Arial"/>
                      <w:sz w:val="14"/>
                      <w:szCs w:val="14"/>
                    </w:rPr>
                  </w:pPr>
                  <w:r w:rsidRPr="0085552C">
                    <w:rPr>
                      <w:rFonts w:ascii="Arial" w:hAnsi="Arial" w:cs="Arial"/>
                      <w:sz w:val="14"/>
                      <w:szCs w:val="14"/>
                    </w:rPr>
                    <w:t xml:space="preserve">Reaktyvioji galia, </w:t>
                  </w:r>
                  <w:proofErr w:type="spellStart"/>
                  <w:r w:rsidRPr="0085552C">
                    <w:rPr>
                      <w:rFonts w:ascii="Arial" w:hAnsi="Arial" w:cs="Arial"/>
                      <w:sz w:val="14"/>
                      <w:szCs w:val="14"/>
                    </w:rPr>
                    <w:t>kvar</w:t>
                  </w:r>
                  <w:proofErr w:type="spellEnd"/>
                </w:p>
              </w:tc>
            </w:tr>
            <w:tr w:rsidR="00912816" w:rsidRPr="0085552C" w14:paraId="757D2021" w14:textId="77777777" w:rsidTr="006D377F">
              <w:trPr>
                <w:trHeight w:val="255"/>
              </w:trPr>
              <w:tc>
                <w:tcPr>
                  <w:tcW w:w="1142" w:type="pct"/>
                </w:tcPr>
                <w:p w14:paraId="36FB2AD5" w14:textId="77777777" w:rsidR="00912816" w:rsidRPr="0085552C" w:rsidRDefault="00912816" w:rsidP="00912816">
                  <w:pPr>
                    <w:rPr>
                      <w:rFonts w:ascii="Arial" w:hAnsi="Arial" w:cs="Arial"/>
                      <w:sz w:val="14"/>
                      <w:szCs w:val="14"/>
                    </w:rPr>
                  </w:pPr>
                  <w:r w:rsidRPr="0085552C">
                    <w:rPr>
                      <w:rFonts w:ascii="Arial" w:hAnsi="Arial" w:cs="Arial"/>
                      <w:sz w:val="14"/>
                      <w:szCs w:val="14"/>
                    </w:rPr>
                    <w:t>-0,9</w:t>
                  </w:r>
                </w:p>
              </w:tc>
              <w:tc>
                <w:tcPr>
                  <w:tcW w:w="1131" w:type="pct"/>
                  <w:vAlign w:val="center"/>
                </w:tcPr>
                <w:p w14:paraId="5CA6F682" w14:textId="7C32F413" w:rsidR="00912816" w:rsidRPr="0085552C" w:rsidRDefault="006D377F" w:rsidP="00912816">
                  <w:pPr>
                    <w:rPr>
                      <w:rFonts w:ascii="Arial" w:hAnsi="Arial" w:cs="Arial"/>
                      <w:sz w:val="14"/>
                      <w:szCs w:val="14"/>
                    </w:rPr>
                  </w:pPr>
                  <w:r>
                    <w:rPr>
                      <w:rFonts w:ascii="Arial" w:hAnsi="Arial" w:cs="Arial"/>
                      <w:sz w:val="14"/>
                      <w:szCs w:val="14"/>
                    </w:rPr>
                    <w:t>1 -5</w:t>
                  </w:r>
                  <w:r w:rsidR="00912816" w:rsidRPr="0085552C">
                    <w:rPr>
                      <w:rFonts w:ascii="Arial" w:hAnsi="Arial" w:cs="Arial"/>
                      <w:sz w:val="14"/>
                      <w:szCs w:val="14"/>
                    </w:rPr>
                    <w:t xml:space="preserve"> min</w:t>
                  </w:r>
                </w:p>
              </w:tc>
              <w:tc>
                <w:tcPr>
                  <w:tcW w:w="656" w:type="pct"/>
                </w:tcPr>
                <w:p w14:paraId="0C4BBDDC" w14:textId="77777777" w:rsidR="00912816" w:rsidRPr="0085552C" w:rsidRDefault="00912816" w:rsidP="00912816">
                  <w:pPr>
                    <w:rPr>
                      <w:rFonts w:ascii="Arial" w:hAnsi="Arial" w:cs="Arial"/>
                      <w:sz w:val="14"/>
                      <w:szCs w:val="14"/>
                    </w:rPr>
                  </w:pPr>
                </w:p>
              </w:tc>
              <w:tc>
                <w:tcPr>
                  <w:tcW w:w="926" w:type="pct"/>
                </w:tcPr>
                <w:p w14:paraId="50BF5239" w14:textId="77777777" w:rsidR="00912816" w:rsidRPr="0085552C" w:rsidRDefault="00912816" w:rsidP="00912816">
                  <w:pPr>
                    <w:rPr>
                      <w:rFonts w:ascii="Arial" w:hAnsi="Arial" w:cs="Arial"/>
                      <w:sz w:val="14"/>
                      <w:szCs w:val="14"/>
                    </w:rPr>
                  </w:pPr>
                </w:p>
              </w:tc>
              <w:tc>
                <w:tcPr>
                  <w:tcW w:w="1145" w:type="pct"/>
                </w:tcPr>
                <w:p w14:paraId="56C2427A" w14:textId="77777777" w:rsidR="00912816" w:rsidRPr="0085552C" w:rsidRDefault="00912816" w:rsidP="00912816">
                  <w:pPr>
                    <w:rPr>
                      <w:rFonts w:ascii="Arial" w:hAnsi="Arial" w:cs="Arial"/>
                      <w:sz w:val="14"/>
                      <w:szCs w:val="14"/>
                    </w:rPr>
                  </w:pPr>
                </w:p>
              </w:tc>
            </w:tr>
            <w:tr w:rsidR="00912816" w:rsidRPr="0085552C" w14:paraId="1B25B7CF" w14:textId="77777777" w:rsidTr="006D377F">
              <w:trPr>
                <w:trHeight w:val="255"/>
              </w:trPr>
              <w:tc>
                <w:tcPr>
                  <w:tcW w:w="1142" w:type="pct"/>
                </w:tcPr>
                <w:p w14:paraId="5C467BB6" w14:textId="77777777" w:rsidR="00912816" w:rsidRPr="0085552C" w:rsidRDefault="00912816" w:rsidP="00912816">
                  <w:pPr>
                    <w:rPr>
                      <w:rFonts w:ascii="Arial" w:hAnsi="Arial" w:cs="Arial"/>
                      <w:sz w:val="14"/>
                      <w:szCs w:val="14"/>
                    </w:rPr>
                  </w:pPr>
                  <w:r w:rsidRPr="0085552C">
                    <w:rPr>
                      <w:rFonts w:ascii="Arial" w:hAnsi="Arial" w:cs="Arial"/>
                      <w:sz w:val="14"/>
                      <w:szCs w:val="14"/>
                    </w:rPr>
                    <w:t xml:space="preserve">-0,95 </w:t>
                  </w:r>
                </w:p>
              </w:tc>
              <w:tc>
                <w:tcPr>
                  <w:tcW w:w="1131" w:type="pct"/>
                  <w:vAlign w:val="center"/>
                </w:tcPr>
                <w:p w14:paraId="1704DA59" w14:textId="1A5F8E3E" w:rsidR="00912816" w:rsidRPr="0085552C" w:rsidRDefault="006D377F" w:rsidP="00912816">
                  <w:pPr>
                    <w:rPr>
                      <w:rFonts w:ascii="Arial" w:hAnsi="Arial" w:cs="Arial"/>
                      <w:sz w:val="14"/>
                      <w:szCs w:val="14"/>
                    </w:rPr>
                  </w:pPr>
                  <w:r>
                    <w:rPr>
                      <w:rFonts w:ascii="Arial" w:hAnsi="Arial" w:cs="Arial"/>
                      <w:sz w:val="14"/>
                      <w:szCs w:val="14"/>
                    </w:rPr>
                    <w:t>1 -5</w:t>
                  </w:r>
                  <w:r w:rsidRPr="0085552C">
                    <w:rPr>
                      <w:rFonts w:ascii="Arial" w:hAnsi="Arial" w:cs="Arial"/>
                      <w:sz w:val="14"/>
                      <w:szCs w:val="14"/>
                    </w:rPr>
                    <w:t xml:space="preserve"> min</w:t>
                  </w:r>
                </w:p>
              </w:tc>
              <w:tc>
                <w:tcPr>
                  <w:tcW w:w="656" w:type="pct"/>
                </w:tcPr>
                <w:p w14:paraId="30394B05" w14:textId="77777777" w:rsidR="00912816" w:rsidRPr="0085552C" w:rsidRDefault="00912816" w:rsidP="00912816">
                  <w:pPr>
                    <w:rPr>
                      <w:rFonts w:ascii="Arial" w:hAnsi="Arial" w:cs="Arial"/>
                      <w:sz w:val="14"/>
                      <w:szCs w:val="14"/>
                    </w:rPr>
                  </w:pPr>
                </w:p>
              </w:tc>
              <w:tc>
                <w:tcPr>
                  <w:tcW w:w="926" w:type="pct"/>
                </w:tcPr>
                <w:p w14:paraId="20FFCB9F" w14:textId="77777777" w:rsidR="00912816" w:rsidRPr="0085552C" w:rsidRDefault="00912816" w:rsidP="00912816">
                  <w:pPr>
                    <w:rPr>
                      <w:rFonts w:ascii="Arial" w:hAnsi="Arial" w:cs="Arial"/>
                      <w:sz w:val="14"/>
                      <w:szCs w:val="14"/>
                    </w:rPr>
                  </w:pPr>
                </w:p>
              </w:tc>
              <w:tc>
                <w:tcPr>
                  <w:tcW w:w="1145" w:type="pct"/>
                </w:tcPr>
                <w:p w14:paraId="10334D36" w14:textId="77777777" w:rsidR="00912816" w:rsidRPr="0085552C" w:rsidRDefault="00912816" w:rsidP="00912816">
                  <w:pPr>
                    <w:rPr>
                      <w:rFonts w:ascii="Arial" w:hAnsi="Arial" w:cs="Arial"/>
                      <w:sz w:val="14"/>
                      <w:szCs w:val="14"/>
                    </w:rPr>
                  </w:pPr>
                </w:p>
              </w:tc>
            </w:tr>
            <w:tr w:rsidR="006D377F" w:rsidRPr="0085552C" w14:paraId="2903AC41" w14:textId="77777777" w:rsidTr="006D377F">
              <w:trPr>
                <w:trHeight w:val="282"/>
              </w:trPr>
              <w:tc>
                <w:tcPr>
                  <w:tcW w:w="1142" w:type="pct"/>
                </w:tcPr>
                <w:p w14:paraId="1109339A" w14:textId="77777777" w:rsidR="006D377F" w:rsidRPr="0085552C" w:rsidRDefault="006D377F" w:rsidP="006D377F">
                  <w:pPr>
                    <w:rPr>
                      <w:rFonts w:ascii="Arial" w:hAnsi="Arial" w:cs="Arial"/>
                      <w:sz w:val="14"/>
                      <w:szCs w:val="14"/>
                    </w:rPr>
                  </w:pPr>
                  <w:r w:rsidRPr="0085552C">
                    <w:rPr>
                      <w:rFonts w:ascii="Arial" w:hAnsi="Arial" w:cs="Arial"/>
                      <w:sz w:val="14"/>
                      <w:szCs w:val="14"/>
                    </w:rPr>
                    <w:t>1</w:t>
                  </w:r>
                </w:p>
              </w:tc>
              <w:tc>
                <w:tcPr>
                  <w:tcW w:w="1131" w:type="pct"/>
                </w:tcPr>
                <w:p w14:paraId="290D65A7" w14:textId="456268EA" w:rsidR="006D377F" w:rsidRPr="0085552C" w:rsidRDefault="006D377F" w:rsidP="006D377F">
                  <w:pPr>
                    <w:rPr>
                      <w:rStyle w:val="Komentaronuoroda"/>
                      <w:sz w:val="14"/>
                      <w:szCs w:val="14"/>
                    </w:rPr>
                  </w:pPr>
                  <w:r w:rsidRPr="000C0D11">
                    <w:rPr>
                      <w:rFonts w:ascii="Arial" w:hAnsi="Arial" w:cs="Arial"/>
                      <w:sz w:val="14"/>
                      <w:szCs w:val="14"/>
                    </w:rPr>
                    <w:t>1 -5 min</w:t>
                  </w:r>
                </w:p>
              </w:tc>
              <w:tc>
                <w:tcPr>
                  <w:tcW w:w="656" w:type="pct"/>
                </w:tcPr>
                <w:p w14:paraId="02016ED2" w14:textId="77777777" w:rsidR="006D377F" w:rsidRPr="0085552C" w:rsidRDefault="006D377F" w:rsidP="006D377F">
                  <w:pPr>
                    <w:rPr>
                      <w:rFonts w:ascii="Arial" w:hAnsi="Arial" w:cs="Arial"/>
                      <w:sz w:val="14"/>
                      <w:szCs w:val="14"/>
                    </w:rPr>
                  </w:pPr>
                </w:p>
              </w:tc>
              <w:tc>
                <w:tcPr>
                  <w:tcW w:w="926" w:type="pct"/>
                </w:tcPr>
                <w:p w14:paraId="0C0515C8" w14:textId="77777777" w:rsidR="006D377F" w:rsidRPr="0085552C" w:rsidRDefault="006D377F" w:rsidP="006D377F">
                  <w:pPr>
                    <w:rPr>
                      <w:rFonts w:ascii="Arial" w:hAnsi="Arial" w:cs="Arial"/>
                      <w:sz w:val="14"/>
                      <w:szCs w:val="14"/>
                    </w:rPr>
                  </w:pPr>
                </w:p>
              </w:tc>
              <w:tc>
                <w:tcPr>
                  <w:tcW w:w="1145" w:type="pct"/>
                </w:tcPr>
                <w:p w14:paraId="3A214292" w14:textId="77777777" w:rsidR="006D377F" w:rsidRPr="0085552C" w:rsidRDefault="006D377F" w:rsidP="006D377F">
                  <w:pPr>
                    <w:rPr>
                      <w:rFonts w:ascii="Arial" w:hAnsi="Arial" w:cs="Arial"/>
                      <w:sz w:val="14"/>
                      <w:szCs w:val="14"/>
                    </w:rPr>
                  </w:pPr>
                </w:p>
              </w:tc>
            </w:tr>
            <w:tr w:rsidR="006D377F" w:rsidRPr="0085552C" w14:paraId="60303F6B" w14:textId="77777777" w:rsidTr="006D377F">
              <w:trPr>
                <w:trHeight w:val="282"/>
              </w:trPr>
              <w:tc>
                <w:tcPr>
                  <w:tcW w:w="1142" w:type="pct"/>
                </w:tcPr>
                <w:p w14:paraId="0CF40046" w14:textId="77777777" w:rsidR="006D377F" w:rsidRPr="0085552C" w:rsidRDefault="006D377F" w:rsidP="006D377F">
                  <w:pPr>
                    <w:rPr>
                      <w:rFonts w:ascii="Arial" w:hAnsi="Arial" w:cs="Arial"/>
                      <w:sz w:val="14"/>
                      <w:szCs w:val="14"/>
                    </w:rPr>
                  </w:pPr>
                  <w:r w:rsidRPr="0085552C">
                    <w:rPr>
                      <w:rFonts w:ascii="Arial" w:hAnsi="Arial" w:cs="Arial"/>
                      <w:sz w:val="14"/>
                      <w:szCs w:val="14"/>
                    </w:rPr>
                    <w:t>0,95</w:t>
                  </w:r>
                </w:p>
              </w:tc>
              <w:tc>
                <w:tcPr>
                  <w:tcW w:w="1131" w:type="pct"/>
                </w:tcPr>
                <w:p w14:paraId="07BB3BEC" w14:textId="5217D819" w:rsidR="006D377F" w:rsidRPr="0085552C" w:rsidRDefault="006D377F" w:rsidP="006D377F">
                  <w:pPr>
                    <w:rPr>
                      <w:rStyle w:val="Komentaronuoroda"/>
                      <w:sz w:val="14"/>
                      <w:szCs w:val="14"/>
                    </w:rPr>
                  </w:pPr>
                  <w:r w:rsidRPr="000C0D11">
                    <w:rPr>
                      <w:rFonts w:ascii="Arial" w:hAnsi="Arial" w:cs="Arial"/>
                      <w:sz w:val="14"/>
                      <w:szCs w:val="14"/>
                    </w:rPr>
                    <w:t>1 -5 min</w:t>
                  </w:r>
                </w:p>
              </w:tc>
              <w:tc>
                <w:tcPr>
                  <w:tcW w:w="656" w:type="pct"/>
                </w:tcPr>
                <w:p w14:paraId="34F692F1" w14:textId="77777777" w:rsidR="006D377F" w:rsidRPr="0085552C" w:rsidRDefault="006D377F" w:rsidP="006D377F">
                  <w:pPr>
                    <w:rPr>
                      <w:rFonts w:ascii="Arial" w:hAnsi="Arial" w:cs="Arial"/>
                      <w:sz w:val="14"/>
                      <w:szCs w:val="14"/>
                    </w:rPr>
                  </w:pPr>
                </w:p>
              </w:tc>
              <w:tc>
                <w:tcPr>
                  <w:tcW w:w="926" w:type="pct"/>
                </w:tcPr>
                <w:p w14:paraId="727008F4" w14:textId="77777777" w:rsidR="006D377F" w:rsidRPr="0085552C" w:rsidRDefault="006D377F" w:rsidP="006D377F">
                  <w:pPr>
                    <w:rPr>
                      <w:rFonts w:ascii="Arial" w:hAnsi="Arial" w:cs="Arial"/>
                      <w:sz w:val="14"/>
                      <w:szCs w:val="14"/>
                    </w:rPr>
                  </w:pPr>
                </w:p>
              </w:tc>
              <w:tc>
                <w:tcPr>
                  <w:tcW w:w="1145" w:type="pct"/>
                </w:tcPr>
                <w:p w14:paraId="4F147DF0" w14:textId="77777777" w:rsidR="006D377F" w:rsidRPr="0085552C" w:rsidRDefault="006D377F" w:rsidP="006D377F">
                  <w:pPr>
                    <w:rPr>
                      <w:rFonts w:ascii="Arial" w:hAnsi="Arial" w:cs="Arial"/>
                      <w:sz w:val="14"/>
                      <w:szCs w:val="14"/>
                    </w:rPr>
                  </w:pPr>
                </w:p>
              </w:tc>
            </w:tr>
            <w:tr w:rsidR="006D377F" w:rsidRPr="0085552C" w14:paraId="172A4DEC" w14:textId="77777777" w:rsidTr="006D377F">
              <w:trPr>
                <w:trHeight w:val="282"/>
              </w:trPr>
              <w:tc>
                <w:tcPr>
                  <w:tcW w:w="1142" w:type="pct"/>
                </w:tcPr>
                <w:p w14:paraId="35FDE6E7" w14:textId="77777777" w:rsidR="006D377F" w:rsidRPr="0085552C" w:rsidRDefault="006D377F" w:rsidP="006D377F">
                  <w:pPr>
                    <w:rPr>
                      <w:rFonts w:ascii="Arial" w:hAnsi="Arial" w:cs="Arial"/>
                      <w:sz w:val="14"/>
                      <w:szCs w:val="14"/>
                    </w:rPr>
                  </w:pPr>
                  <w:r w:rsidRPr="0085552C">
                    <w:rPr>
                      <w:rFonts w:ascii="Arial" w:hAnsi="Arial" w:cs="Arial"/>
                      <w:sz w:val="14"/>
                      <w:szCs w:val="14"/>
                    </w:rPr>
                    <w:t>0,9</w:t>
                  </w:r>
                </w:p>
              </w:tc>
              <w:tc>
                <w:tcPr>
                  <w:tcW w:w="1131" w:type="pct"/>
                </w:tcPr>
                <w:p w14:paraId="68900F7F" w14:textId="1E037EE4" w:rsidR="006D377F" w:rsidRPr="0085552C" w:rsidRDefault="006D377F" w:rsidP="006D377F">
                  <w:pPr>
                    <w:rPr>
                      <w:rFonts w:ascii="Arial" w:hAnsi="Arial" w:cs="Arial"/>
                      <w:sz w:val="14"/>
                      <w:szCs w:val="14"/>
                    </w:rPr>
                  </w:pPr>
                  <w:r w:rsidRPr="000C0D11">
                    <w:rPr>
                      <w:rFonts w:ascii="Arial" w:hAnsi="Arial" w:cs="Arial"/>
                      <w:sz w:val="14"/>
                      <w:szCs w:val="14"/>
                    </w:rPr>
                    <w:t>1 -5 min</w:t>
                  </w:r>
                </w:p>
              </w:tc>
              <w:tc>
                <w:tcPr>
                  <w:tcW w:w="656" w:type="pct"/>
                </w:tcPr>
                <w:p w14:paraId="79AF6455" w14:textId="77777777" w:rsidR="006D377F" w:rsidRPr="0085552C" w:rsidRDefault="006D377F" w:rsidP="006D377F">
                  <w:pPr>
                    <w:rPr>
                      <w:rFonts w:ascii="Arial" w:hAnsi="Arial" w:cs="Arial"/>
                      <w:sz w:val="14"/>
                      <w:szCs w:val="14"/>
                    </w:rPr>
                  </w:pPr>
                </w:p>
              </w:tc>
              <w:tc>
                <w:tcPr>
                  <w:tcW w:w="926" w:type="pct"/>
                </w:tcPr>
                <w:p w14:paraId="58A911FB" w14:textId="77777777" w:rsidR="006D377F" w:rsidRPr="0085552C" w:rsidRDefault="006D377F" w:rsidP="006D377F">
                  <w:pPr>
                    <w:rPr>
                      <w:rFonts w:ascii="Arial" w:hAnsi="Arial" w:cs="Arial"/>
                      <w:sz w:val="14"/>
                      <w:szCs w:val="14"/>
                    </w:rPr>
                  </w:pPr>
                </w:p>
              </w:tc>
              <w:tc>
                <w:tcPr>
                  <w:tcW w:w="1145" w:type="pct"/>
                </w:tcPr>
                <w:p w14:paraId="6923A2D2" w14:textId="77777777" w:rsidR="006D377F" w:rsidRPr="0085552C" w:rsidRDefault="006D377F" w:rsidP="006D377F">
                  <w:pPr>
                    <w:rPr>
                      <w:rFonts w:ascii="Arial" w:hAnsi="Arial" w:cs="Arial"/>
                      <w:sz w:val="14"/>
                      <w:szCs w:val="14"/>
                    </w:rPr>
                  </w:pPr>
                </w:p>
              </w:tc>
            </w:tr>
          </w:tbl>
          <w:p w14:paraId="647A84B8" w14:textId="2970E803" w:rsidR="004D6A61" w:rsidRPr="004D6A61" w:rsidRDefault="004D6A61" w:rsidP="004D6A61">
            <w:pPr>
              <w:rPr>
                <w:rFonts w:ascii="Arial" w:hAnsi="Arial" w:cs="Arial"/>
                <w:sz w:val="16"/>
                <w:szCs w:val="16"/>
              </w:rPr>
            </w:pPr>
          </w:p>
        </w:tc>
        <w:tc>
          <w:tcPr>
            <w:tcW w:w="567" w:type="dxa"/>
            <w:vAlign w:val="center"/>
          </w:tcPr>
          <w:p w14:paraId="4B427237" w14:textId="77777777" w:rsidR="008F46B0" w:rsidRPr="007C182C" w:rsidRDefault="008F46B0" w:rsidP="001C47E4">
            <w:pPr>
              <w:jc w:val="center"/>
              <w:rPr>
                <w:rFonts w:ascii="Arial" w:hAnsi="Arial" w:cs="Arial"/>
                <w:sz w:val="16"/>
                <w:szCs w:val="16"/>
              </w:rPr>
            </w:pPr>
            <w:r w:rsidRPr="007C182C">
              <w:rPr>
                <w:rFonts w:ascii="Arial" w:hAnsi="Arial" w:cs="Arial"/>
                <w:sz w:val="16"/>
                <w:szCs w:val="16"/>
              </w:rPr>
              <w:t>X</w:t>
            </w:r>
          </w:p>
        </w:tc>
        <w:tc>
          <w:tcPr>
            <w:tcW w:w="567" w:type="dxa"/>
            <w:vAlign w:val="center"/>
          </w:tcPr>
          <w:p w14:paraId="4F248CFC" w14:textId="77777777" w:rsidR="008F46B0" w:rsidRPr="007C182C" w:rsidRDefault="008F46B0" w:rsidP="001C47E4">
            <w:pPr>
              <w:jc w:val="center"/>
              <w:rPr>
                <w:rFonts w:ascii="Segoe UI Symbol" w:hAnsi="Segoe UI Symbol" w:cs="Segoe UI Symbol"/>
                <w:sz w:val="16"/>
                <w:szCs w:val="16"/>
                <w:lang w:val="en-US"/>
              </w:rPr>
            </w:pPr>
            <w:r w:rsidRPr="007C182C">
              <w:rPr>
                <w:rFonts w:ascii="Segoe UI Symbol" w:hAnsi="Segoe UI Symbol" w:cs="Segoe UI Symbol"/>
                <w:sz w:val="16"/>
                <w:szCs w:val="16"/>
                <w:lang w:val="en-US"/>
              </w:rPr>
              <w:t>X</w:t>
            </w:r>
          </w:p>
        </w:tc>
      </w:tr>
    </w:tbl>
    <w:p w14:paraId="485FDB2A" w14:textId="0F7C5189" w:rsidR="00270D0C" w:rsidRDefault="00270D0C" w:rsidP="008F46B0">
      <w:pPr>
        <w:pStyle w:val="Default"/>
        <w:tabs>
          <w:tab w:val="left" w:pos="426"/>
        </w:tabs>
        <w:rPr>
          <w:b/>
          <w:bCs/>
          <w:sz w:val="18"/>
          <w:szCs w:val="18"/>
          <w:lang w:val="en-US"/>
        </w:rPr>
      </w:pPr>
    </w:p>
    <w:p w14:paraId="2F50B13D" w14:textId="77777777" w:rsidR="00270D0C" w:rsidRDefault="00270D0C">
      <w:pPr>
        <w:rPr>
          <w:rFonts w:ascii="Arial" w:hAnsi="Arial" w:cs="Arial"/>
          <w:b/>
          <w:bCs/>
          <w:color w:val="000000"/>
          <w:sz w:val="18"/>
          <w:szCs w:val="18"/>
          <w:lang w:val="en-US"/>
        </w:rPr>
      </w:pPr>
      <w:r>
        <w:rPr>
          <w:b/>
          <w:bCs/>
          <w:sz w:val="18"/>
          <w:szCs w:val="18"/>
          <w:lang w:val="en-US"/>
        </w:rPr>
        <w:br w:type="page"/>
      </w:r>
    </w:p>
    <w:p w14:paraId="3316DF2B" w14:textId="77777777" w:rsidR="0085552C" w:rsidRDefault="0085552C" w:rsidP="008F46B0">
      <w:pPr>
        <w:pStyle w:val="Default"/>
        <w:tabs>
          <w:tab w:val="left" w:pos="426"/>
        </w:tabs>
        <w:rPr>
          <w:b/>
          <w:bCs/>
          <w:sz w:val="18"/>
          <w:szCs w:val="18"/>
          <w:lang w:val="en-US"/>
        </w:rPr>
      </w:pPr>
    </w:p>
    <w:p w14:paraId="2AD082EA" w14:textId="4B16742A" w:rsidR="008F46B0" w:rsidRPr="006A3A62" w:rsidRDefault="005D62F9" w:rsidP="008F46B0">
      <w:pPr>
        <w:pStyle w:val="Default"/>
        <w:tabs>
          <w:tab w:val="left" w:pos="426"/>
        </w:tabs>
        <w:rPr>
          <w:sz w:val="18"/>
          <w:szCs w:val="18"/>
        </w:rPr>
      </w:pPr>
      <w:r>
        <w:rPr>
          <w:b/>
          <w:bCs/>
          <w:sz w:val="18"/>
          <w:szCs w:val="18"/>
          <w:lang w:val="en-US"/>
        </w:rPr>
        <w:t>4</w:t>
      </w:r>
      <w:r w:rsidR="008F46B0" w:rsidRPr="008702AB">
        <w:rPr>
          <w:b/>
          <w:bCs/>
          <w:sz w:val="18"/>
          <w:szCs w:val="18"/>
          <w:lang w:val="en-US"/>
        </w:rPr>
        <w:t xml:space="preserve"> </w:t>
      </w:r>
      <w:proofErr w:type="spellStart"/>
      <w:r w:rsidR="008F46B0" w:rsidRPr="008702AB">
        <w:rPr>
          <w:b/>
          <w:bCs/>
          <w:sz w:val="18"/>
          <w:szCs w:val="18"/>
          <w:lang w:val="en-US"/>
        </w:rPr>
        <w:t>lentel</w:t>
      </w:r>
      <w:proofErr w:type="spellEnd"/>
      <w:r w:rsidR="008F46B0" w:rsidRPr="008702AB">
        <w:rPr>
          <w:b/>
          <w:bCs/>
          <w:sz w:val="18"/>
          <w:szCs w:val="18"/>
        </w:rPr>
        <w:t xml:space="preserve">ė. </w:t>
      </w:r>
      <w:proofErr w:type="spellStart"/>
      <w:r w:rsidR="008F46B0">
        <w:rPr>
          <w:sz w:val="18"/>
          <w:szCs w:val="18"/>
        </w:rPr>
        <w:t>Telematavimų</w:t>
      </w:r>
      <w:proofErr w:type="spellEnd"/>
      <w:r w:rsidR="008F46B0">
        <w:rPr>
          <w:sz w:val="18"/>
          <w:szCs w:val="18"/>
        </w:rPr>
        <w:t xml:space="preserve"> patikra</w:t>
      </w:r>
    </w:p>
    <w:tbl>
      <w:tblPr>
        <w:tblStyle w:val="Lentelstinklelis"/>
        <w:tblW w:w="15168" w:type="dxa"/>
        <w:tblInd w:w="-5" w:type="dxa"/>
        <w:tblLook w:val="04A0" w:firstRow="1" w:lastRow="0" w:firstColumn="1" w:lastColumn="0" w:noHBand="0" w:noVBand="1"/>
      </w:tblPr>
      <w:tblGrid>
        <w:gridCol w:w="567"/>
        <w:gridCol w:w="3261"/>
        <w:gridCol w:w="7229"/>
        <w:gridCol w:w="2977"/>
        <w:gridCol w:w="567"/>
        <w:gridCol w:w="567"/>
      </w:tblGrid>
      <w:tr w:rsidR="008F46B0" w:rsidRPr="007C182C" w14:paraId="127D4AED" w14:textId="77777777" w:rsidTr="001C47E4">
        <w:trPr>
          <w:trHeight w:val="307"/>
        </w:trPr>
        <w:tc>
          <w:tcPr>
            <w:tcW w:w="567" w:type="dxa"/>
            <w:vMerge w:val="restart"/>
            <w:vAlign w:val="center"/>
            <w:hideMark/>
          </w:tcPr>
          <w:p w14:paraId="1C3B2320" w14:textId="77777777" w:rsidR="008F46B0" w:rsidRPr="007C182C" w:rsidRDefault="008F46B0" w:rsidP="001C47E4">
            <w:pPr>
              <w:rPr>
                <w:rFonts w:ascii="Arial" w:hAnsi="Arial" w:cs="Arial"/>
                <w:sz w:val="16"/>
                <w:szCs w:val="16"/>
              </w:rPr>
            </w:pPr>
            <w:r w:rsidRPr="007C182C">
              <w:rPr>
                <w:rFonts w:ascii="Arial" w:hAnsi="Arial" w:cs="Arial"/>
                <w:b/>
                <w:bCs/>
                <w:sz w:val="16"/>
                <w:szCs w:val="16"/>
                <w:lang w:val="en-US"/>
              </w:rPr>
              <w:t>Nr.</w:t>
            </w:r>
          </w:p>
        </w:tc>
        <w:tc>
          <w:tcPr>
            <w:tcW w:w="3261" w:type="dxa"/>
            <w:vMerge w:val="restart"/>
            <w:vAlign w:val="center"/>
            <w:hideMark/>
          </w:tcPr>
          <w:p w14:paraId="23BF4D7B" w14:textId="77777777" w:rsidR="008F46B0" w:rsidRPr="00C67B0F" w:rsidRDefault="008F46B0" w:rsidP="001C47E4">
            <w:pPr>
              <w:rPr>
                <w:rFonts w:ascii="Arial" w:hAnsi="Arial" w:cs="Arial"/>
                <w:b/>
                <w:bCs/>
                <w:sz w:val="16"/>
                <w:szCs w:val="16"/>
                <w:lang w:val="en-US"/>
              </w:rPr>
            </w:pPr>
            <w:proofErr w:type="spellStart"/>
            <w:r w:rsidRPr="00C728C8">
              <w:rPr>
                <w:rFonts w:ascii="Arial" w:hAnsi="Arial" w:cs="Arial"/>
                <w:b/>
                <w:bCs/>
                <w:sz w:val="16"/>
                <w:szCs w:val="16"/>
                <w:lang w:val="en-US"/>
              </w:rPr>
              <w:t>Pavadinimas</w:t>
            </w:r>
            <w:proofErr w:type="spellEnd"/>
          </w:p>
        </w:tc>
        <w:tc>
          <w:tcPr>
            <w:tcW w:w="7229" w:type="dxa"/>
            <w:vMerge w:val="restart"/>
            <w:vAlign w:val="center"/>
            <w:hideMark/>
          </w:tcPr>
          <w:p w14:paraId="7D0C2CC4" w14:textId="77777777" w:rsidR="008F46B0" w:rsidRPr="007C182C" w:rsidRDefault="008F46B0" w:rsidP="001C47E4">
            <w:pPr>
              <w:rPr>
                <w:rFonts w:ascii="Arial" w:hAnsi="Arial" w:cs="Arial"/>
                <w:sz w:val="16"/>
                <w:szCs w:val="16"/>
              </w:rPr>
            </w:pPr>
            <w:proofErr w:type="spellStart"/>
            <w:r>
              <w:rPr>
                <w:rFonts w:ascii="Arial" w:hAnsi="Arial" w:cs="Arial"/>
                <w:b/>
                <w:bCs/>
                <w:sz w:val="16"/>
                <w:szCs w:val="16"/>
                <w:lang w:val="en-US"/>
              </w:rPr>
              <w:t>Reikalavimas</w:t>
            </w:r>
            <w:proofErr w:type="spellEnd"/>
            <w:r>
              <w:rPr>
                <w:rFonts w:ascii="Arial" w:hAnsi="Arial" w:cs="Arial"/>
                <w:b/>
                <w:bCs/>
                <w:sz w:val="16"/>
                <w:szCs w:val="16"/>
                <w:lang w:val="en-US"/>
              </w:rPr>
              <w:t xml:space="preserve">, </w:t>
            </w:r>
            <w:proofErr w:type="spellStart"/>
            <w:r>
              <w:rPr>
                <w:rFonts w:ascii="Arial" w:hAnsi="Arial" w:cs="Arial"/>
                <w:b/>
                <w:bCs/>
                <w:sz w:val="16"/>
                <w:szCs w:val="16"/>
                <w:lang w:val="en-US"/>
              </w:rPr>
              <w:t>nurodymas</w:t>
            </w:r>
            <w:proofErr w:type="spellEnd"/>
          </w:p>
        </w:tc>
        <w:tc>
          <w:tcPr>
            <w:tcW w:w="2977" w:type="dxa"/>
            <w:vMerge w:val="restart"/>
            <w:vAlign w:val="center"/>
          </w:tcPr>
          <w:p w14:paraId="571E472C" w14:textId="77777777" w:rsidR="008F46B0" w:rsidRPr="007C182C" w:rsidRDefault="008F46B0" w:rsidP="001C47E4">
            <w:pPr>
              <w:rPr>
                <w:rFonts w:ascii="Arial" w:hAnsi="Arial" w:cs="Arial"/>
                <w:sz w:val="16"/>
                <w:szCs w:val="16"/>
              </w:rPr>
            </w:pPr>
            <w:proofErr w:type="spellStart"/>
            <w:r w:rsidRPr="00215A4B">
              <w:rPr>
                <w:rFonts w:ascii="Arial" w:hAnsi="Arial" w:cs="Arial"/>
                <w:b/>
                <w:bCs/>
                <w:sz w:val="16"/>
                <w:szCs w:val="16"/>
                <w:lang w:val="en-US"/>
              </w:rPr>
              <w:t>Rezultatai</w:t>
            </w:r>
            <w:proofErr w:type="spellEnd"/>
            <w:r w:rsidRPr="00215A4B">
              <w:rPr>
                <w:rFonts w:ascii="Arial" w:hAnsi="Arial" w:cs="Arial"/>
                <w:b/>
                <w:bCs/>
                <w:sz w:val="16"/>
                <w:szCs w:val="16"/>
                <w:lang w:val="en-US"/>
              </w:rPr>
              <w:t xml:space="preserve">, </w:t>
            </w:r>
            <w:proofErr w:type="spellStart"/>
            <w:r w:rsidRPr="00215A4B">
              <w:rPr>
                <w:rFonts w:ascii="Arial" w:hAnsi="Arial" w:cs="Arial"/>
                <w:b/>
                <w:bCs/>
                <w:sz w:val="16"/>
                <w:szCs w:val="16"/>
                <w:lang w:val="en-US"/>
              </w:rPr>
              <w:t>išvada</w:t>
            </w:r>
            <w:proofErr w:type="spellEnd"/>
          </w:p>
        </w:tc>
        <w:tc>
          <w:tcPr>
            <w:tcW w:w="1134" w:type="dxa"/>
            <w:gridSpan w:val="2"/>
            <w:vAlign w:val="center"/>
          </w:tcPr>
          <w:p w14:paraId="3F9D5972" w14:textId="77777777" w:rsidR="008F46B0" w:rsidRPr="007C182C" w:rsidRDefault="008F46B0" w:rsidP="001C47E4">
            <w:pPr>
              <w:jc w:val="center"/>
              <w:rPr>
                <w:rFonts w:ascii="Arial" w:hAnsi="Arial" w:cs="Arial"/>
                <w:b/>
                <w:bCs/>
                <w:sz w:val="16"/>
                <w:szCs w:val="16"/>
                <w:lang w:val="en-US"/>
              </w:rPr>
            </w:pPr>
            <w:proofErr w:type="spellStart"/>
            <w:r w:rsidRPr="007C182C">
              <w:rPr>
                <w:rFonts w:ascii="Arial" w:hAnsi="Arial" w:cs="Arial"/>
                <w:b/>
                <w:bCs/>
                <w:sz w:val="16"/>
                <w:szCs w:val="16"/>
                <w:lang w:val="en-US"/>
              </w:rPr>
              <w:t>Atitikimas</w:t>
            </w:r>
            <w:proofErr w:type="spellEnd"/>
          </w:p>
        </w:tc>
      </w:tr>
      <w:tr w:rsidR="008F46B0" w:rsidRPr="007C182C" w14:paraId="38EE1AEE" w14:textId="77777777" w:rsidTr="001C47E4">
        <w:trPr>
          <w:trHeight w:val="178"/>
        </w:trPr>
        <w:tc>
          <w:tcPr>
            <w:tcW w:w="567" w:type="dxa"/>
            <w:vMerge/>
            <w:vAlign w:val="center"/>
          </w:tcPr>
          <w:p w14:paraId="6BB017C6" w14:textId="77777777" w:rsidR="008F46B0" w:rsidRPr="007C182C" w:rsidRDefault="008F46B0" w:rsidP="001C47E4">
            <w:pPr>
              <w:rPr>
                <w:rFonts w:ascii="Arial" w:hAnsi="Arial" w:cs="Arial"/>
                <w:b/>
                <w:bCs/>
                <w:sz w:val="16"/>
                <w:szCs w:val="16"/>
                <w:lang w:val="en-US"/>
              </w:rPr>
            </w:pPr>
          </w:p>
        </w:tc>
        <w:tc>
          <w:tcPr>
            <w:tcW w:w="3261" w:type="dxa"/>
            <w:vMerge/>
            <w:vAlign w:val="center"/>
          </w:tcPr>
          <w:p w14:paraId="5D8CF12D" w14:textId="77777777" w:rsidR="008F46B0" w:rsidRPr="00C728C8" w:rsidRDefault="008F46B0" w:rsidP="001C47E4">
            <w:pPr>
              <w:rPr>
                <w:rFonts w:ascii="Arial" w:hAnsi="Arial" w:cs="Arial"/>
                <w:b/>
                <w:bCs/>
                <w:sz w:val="16"/>
                <w:szCs w:val="16"/>
                <w:lang w:val="en-US"/>
              </w:rPr>
            </w:pPr>
          </w:p>
        </w:tc>
        <w:tc>
          <w:tcPr>
            <w:tcW w:w="7229" w:type="dxa"/>
            <w:vMerge/>
            <w:vAlign w:val="center"/>
          </w:tcPr>
          <w:p w14:paraId="030D3B12" w14:textId="77777777" w:rsidR="008F46B0" w:rsidRPr="007C182C" w:rsidRDefault="008F46B0" w:rsidP="001C47E4">
            <w:pPr>
              <w:rPr>
                <w:rFonts w:ascii="Arial" w:hAnsi="Arial" w:cs="Arial"/>
                <w:b/>
                <w:bCs/>
                <w:sz w:val="16"/>
                <w:szCs w:val="16"/>
                <w:lang w:val="en-US"/>
              </w:rPr>
            </w:pPr>
          </w:p>
        </w:tc>
        <w:tc>
          <w:tcPr>
            <w:tcW w:w="2977" w:type="dxa"/>
            <w:vMerge/>
            <w:vAlign w:val="center"/>
          </w:tcPr>
          <w:p w14:paraId="2D9FCE59" w14:textId="77777777" w:rsidR="008F46B0" w:rsidRPr="007C182C" w:rsidRDefault="008F46B0" w:rsidP="001C47E4">
            <w:pPr>
              <w:rPr>
                <w:rFonts w:ascii="Arial" w:hAnsi="Arial" w:cs="Arial"/>
                <w:b/>
                <w:bCs/>
                <w:sz w:val="16"/>
                <w:szCs w:val="16"/>
                <w:lang w:val="en-US"/>
              </w:rPr>
            </w:pPr>
          </w:p>
        </w:tc>
        <w:tc>
          <w:tcPr>
            <w:tcW w:w="567" w:type="dxa"/>
            <w:vAlign w:val="center"/>
          </w:tcPr>
          <w:p w14:paraId="66BBF7A3" w14:textId="77777777" w:rsidR="008F46B0" w:rsidRPr="007C182C" w:rsidRDefault="008F46B0" w:rsidP="001C47E4">
            <w:pPr>
              <w:jc w:val="center"/>
              <w:rPr>
                <w:rFonts w:ascii="Arial" w:hAnsi="Arial" w:cs="Arial"/>
                <w:b/>
                <w:bCs/>
                <w:sz w:val="16"/>
                <w:szCs w:val="16"/>
                <w:lang w:val="en-US"/>
              </w:rPr>
            </w:pPr>
            <w:r w:rsidRPr="007C182C">
              <w:rPr>
                <w:rFonts w:ascii="Arial" w:hAnsi="Arial" w:cs="Arial"/>
                <w:b/>
                <w:bCs/>
                <w:sz w:val="16"/>
                <w:szCs w:val="16"/>
                <w:lang w:val="en-US"/>
              </w:rPr>
              <w:t>Taip</w:t>
            </w:r>
          </w:p>
        </w:tc>
        <w:tc>
          <w:tcPr>
            <w:tcW w:w="567" w:type="dxa"/>
          </w:tcPr>
          <w:p w14:paraId="541807BF" w14:textId="77777777" w:rsidR="008F46B0" w:rsidRPr="007C182C" w:rsidRDefault="008F46B0" w:rsidP="001C47E4">
            <w:pPr>
              <w:jc w:val="center"/>
              <w:rPr>
                <w:rFonts w:ascii="Arial" w:hAnsi="Arial" w:cs="Arial"/>
                <w:b/>
                <w:bCs/>
                <w:sz w:val="16"/>
                <w:szCs w:val="16"/>
                <w:lang w:val="en-US"/>
              </w:rPr>
            </w:pPr>
            <w:r w:rsidRPr="007C182C">
              <w:rPr>
                <w:rFonts w:ascii="Arial" w:hAnsi="Arial" w:cs="Arial"/>
                <w:b/>
                <w:bCs/>
                <w:sz w:val="16"/>
                <w:szCs w:val="16"/>
                <w:lang w:val="en-US"/>
              </w:rPr>
              <w:t>Ne</w:t>
            </w:r>
          </w:p>
        </w:tc>
      </w:tr>
      <w:tr w:rsidR="008F46B0" w:rsidRPr="007C182C" w14:paraId="7A99C811" w14:textId="77777777" w:rsidTr="001C47E4">
        <w:trPr>
          <w:trHeight w:val="881"/>
        </w:trPr>
        <w:tc>
          <w:tcPr>
            <w:tcW w:w="567" w:type="dxa"/>
            <w:hideMark/>
          </w:tcPr>
          <w:p w14:paraId="218BEF8F" w14:textId="77777777" w:rsidR="008F46B0" w:rsidRPr="007C182C" w:rsidRDefault="008F46B0" w:rsidP="001C47E4">
            <w:pPr>
              <w:jc w:val="center"/>
              <w:rPr>
                <w:rFonts w:ascii="Arial" w:hAnsi="Arial" w:cs="Arial"/>
                <w:sz w:val="16"/>
                <w:szCs w:val="16"/>
              </w:rPr>
            </w:pPr>
            <w:r>
              <w:rPr>
                <w:rFonts w:ascii="Arial" w:hAnsi="Arial" w:cs="Arial"/>
                <w:b/>
                <w:bCs/>
                <w:sz w:val="16"/>
                <w:szCs w:val="16"/>
                <w:lang w:val="en-US"/>
              </w:rPr>
              <w:t>1</w:t>
            </w:r>
            <w:r w:rsidRPr="007C182C">
              <w:rPr>
                <w:rFonts w:ascii="Arial" w:hAnsi="Arial" w:cs="Arial"/>
                <w:b/>
                <w:bCs/>
                <w:sz w:val="16"/>
                <w:szCs w:val="16"/>
                <w:lang w:val="en-US"/>
              </w:rPr>
              <w:t>.</w:t>
            </w:r>
          </w:p>
        </w:tc>
        <w:tc>
          <w:tcPr>
            <w:tcW w:w="3261" w:type="dxa"/>
            <w:hideMark/>
          </w:tcPr>
          <w:p w14:paraId="10720549" w14:textId="77777777" w:rsidR="008F46B0" w:rsidRPr="008578E3" w:rsidRDefault="008F46B0" w:rsidP="001C47E4">
            <w:pPr>
              <w:rPr>
                <w:rFonts w:ascii="Arial" w:hAnsi="Arial" w:cs="Arial"/>
                <w:sz w:val="16"/>
                <w:szCs w:val="16"/>
              </w:rPr>
            </w:pPr>
            <w:r w:rsidRPr="008578E3">
              <w:rPr>
                <w:rFonts w:ascii="Arial" w:hAnsi="Arial" w:cs="Arial"/>
                <w:sz w:val="16"/>
                <w:szCs w:val="16"/>
              </w:rPr>
              <w:t>Aktyvioji galia P</w:t>
            </w:r>
          </w:p>
          <w:p w14:paraId="01418E2D" w14:textId="77777777" w:rsidR="008F46B0" w:rsidRPr="00C728C8" w:rsidRDefault="008F46B0" w:rsidP="001C47E4">
            <w:pPr>
              <w:rPr>
                <w:rFonts w:ascii="Arial" w:hAnsi="Arial" w:cs="Arial"/>
                <w:sz w:val="16"/>
                <w:szCs w:val="16"/>
              </w:rPr>
            </w:pPr>
            <w:r w:rsidRPr="008578E3">
              <w:rPr>
                <w:rFonts w:ascii="Arial" w:hAnsi="Arial" w:cs="Arial"/>
                <w:sz w:val="16"/>
                <w:szCs w:val="16"/>
              </w:rPr>
              <w:t>Reaktyvioji galia Q</w:t>
            </w:r>
          </w:p>
        </w:tc>
        <w:tc>
          <w:tcPr>
            <w:tcW w:w="7229" w:type="dxa"/>
            <w:hideMark/>
          </w:tcPr>
          <w:p w14:paraId="4AF800DB" w14:textId="77777777" w:rsidR="008F46B0" w:rsidRPr="00604339" w:rsidRDefault="008F46B0" w:rsidP="001C47E4">
            <w:pPr>
              <w:rPr>
                <w:rFonts w:ascii="Arial" w:hAnsi="Arial" w:cs="Arial"/>
                <w:sz w:val="16"/>
                <w:szCs w:val="16"/>
              </w:rPr>
            </w:pPr>
            <w:r w:rsidRPr="00604339">
              <w:rPr>
                <w:rFonts w:ascii="Arial" w:hAnsi="Arial" w:cs="Arial"/>
                <w:sz w:val="16"/>
                <w:szCs w:val="16"/>
              </w:rPr>
              <w:t>ESO tinklo atžvilgiu turi būti išlaikomas aktyvios ir  reaktyvios galios kryptingumas</w:t>
            </w:r>
            <w:r>
              <w:rPr>
                <w:rFonts w:ascii="Arial" w:hAnsi="Arial" w:cs="Arial"/>
                <w:sz w:val="16"/>
                <w:szCs w:val="16"/>
              </w:rPr>
              <w:t xml:space="preserve"> pagal PQ galių </w:t>
            </w:r>
            <w:proofErr w:type="spellStart"/>
            <w:r>
              <w:rPr>
                <w:rFonts w:ascii="Arial" w:hAnsi="Arial" w:cs="Arial"/>
                <w:sz w:val="16"/>
                <w:szCs w:val="16"/>
              </w:rPr>
              <w:t>kvadrantą</w:t>
            </w:r>
            <w:proofErr w:type="spellEnd"/>
          </w:p>
          <w:p w14:paraId="2745A75B" w14:textId="77777777" w:rsidR="008F46B0" w:rsidRPr="007C182C" w:rsidRDefault="008F46B0" w:rsidP="001C47E4">
            <w:pPr>
              <w:rPr>
                <w:rFonts w:ascii="Arial" w:hAnsi="Arial" w:cs="Arial"/>
                <w:sz w:val="16"/>
                <w:szCs w:val="16"/>
              </w:rPr>
            </w:pPr>
            <w:r>
              <w:rPr>
                <w:rFonts w:ascii="Arial" w:hAnsi="Arial" w:cs="Arial"/>
                <w:noProof/>
                <w:sz w:val="16"/>
                <w:szCs w:val="16"/>
              </w:rPr>
              <w:drawing>
                <wp:inline distT="0" distB="0" distL="0" distR="0" wp14:anchorId="129B3E50" wp14:editId="68B23BC8">
                  <wp:extent cx="4016151" cy="1661869"/>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4">
                            <a:extLst>
                              <a:ext uri="{28A0092B-C50C-407E-A947-70E740481C1C}">
                                <a14:useLocalDpi xmlns:a14="http://schemas.microsoft.com/office/drawing/2010/main" val="0"/>
                              </a:ext>
                            </a:extLst>
                          </a:blip>
                          <a:srcRect t="14193"/>
                          <a:stretch/>
                        </pic:blipFill>
                        <pic:spPr bwMode="auto">
                          <a:xfrm>
                            <a:off x="0" y="0"/>
                            <a:ext cx="4043030" cy="167299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977" w:type="dxa"/>
          </w:tcPr>
          <w:p w14:paraId="36320C2D" w14:textId="77777777" w:rsidR="008F46B0" w:rsidRPr="007C182C" w:rsidRDefault="008F46B0" w:rsidP="001C47E4">
            <w:pPr>
              <w:rPr>
                <w:rFonts w:ascii="Arial" w:hAnsi="Arial" w:cs="Arial"/>
                <w:sz w:val="16"/>
                <w:szCs w:val="16"/>
              </w:rPr>
            </w:pPr>
          </w:p>
        </w:tc>
        <w:tc>
          <w:tcPr>
            <w:tcW w:w="567" w:type="dxa"/>
            <w:vAlign w:val="center"/>
          </w:tcPr>
          <w:p w14:paraId="3909E414" w14:textId="77777777" w:rsidR="008F46B0" w:rsidRPr="007C182C" w:rsidRDefault="008F46B0" w:rsidP="001C47E4">
            <w:pPr>
              <w:jc w:val="center"/>
              <w:rPr>
                <w:rFonts w:ascii="Arial" w:hAnsi="Arial" w:cs="Arial"/>
                <w:sz w:val="16"/>
                <w:szCs w:val="16"/>
              </w:rPr>
            </w:pPr>
            <w:r w:rsidRPr="007C182C">
              <w:rPr>
                <w:rFonts w:ascii="Arial" w:hAnsi="Arial" w:cs="Arial"/>
                <w:sz w:val="16"/>
                <w:szCs w:val="16"/>
              </w:rPr>
              <w:t>X</w:t>
            </w:r>
          </w:p>
        </w:tc>
        <w:tc>
          <w:tcPr>
            <w:tcW w:w="567" w:type="dxa"/>
            <w:vAlign w:val="center"/>
          </w:tcPr>
          <w:p w14:paraId="4B7FA2EA" w14:textId="77777777" w:rsidR="008F46B0" w:rsidRPr="007C182C" w:rsidRDefault="008F46B0" w:rsidP="001C47E4">
            <w:pPr>
              <w:jc w:val="center"/>
              <w:rPr>
                <w:rFonts w:ascii="Segoe UI Symbol" w:hAnsi="Segoe UI Symbol" w:cs="Segoe UI Symbol"/>
                <w:sz w:val="16"/>
                <w:szCs w:val="16"/>
                <w:lang w:val="en-US"/>
              </w:rPr>
            </w:pPr>
            <w:r w:rsidRPr="007C182C">
              <w:rPr>
                <w:rFonts w:ascii="Segoe UI Symbol" w:hAnsi="Segoe UI Symbol" w:cs="Segoe UI Symbol"/>
                <w:sz w:val="16"/>
                <w:szCs w:val="16"/>
                <w:lang w:val="en-US"/>
              </w:rPr>
              <w:t>X</w:t>
            </w:r>
          </w:p>
        </w:tc>
      </w:tr>
      <w:tr w:rsidR="008F46B0" w:rsidRPr="007C182C" w14:paraId="6319DB90" w14:textId="77777777" w:rsidTr="001C47E4">
        <w:trPr>
          <w:trHeight w:val="881"/>
        </w:trPr>
        <w:tc>
          <w:tcPr>
            <w:tcW w:w="567" w:type="dxa"/>
          </w:tcPr>
          <w:p w14:paraId="789D24F1" w14:textId="77777777" w:rsidR="008F46B0" w:rsidRDefault="008F46B0" w:rsidP="001C47E4">
            <w:pPr>
              <w:jc w:val="center"/>
              <w:rPr>
                <w:rFonts w:ascii="Arial" w:hAnsi="Arial" w:cs="Arial"/>
                <w:b/>
                <w:bCs/>
                <w:sz w:val="16"/>
                <w:szCs w:val="16"/>
                <w:lang w:val="en-US"/>
              </w:rPr>
            </w:pPr>
            <w:r>
              <w:rPr>
                <w:rFonts w:ascii="Arial" w:hAnsi="Arial" w:cs="Arial"/>
                <w:b/>
                <w:bCs/>
                <w:sz w:val="16"/>
                <w:szCs w:val="16"/>
                <w:lang w:val="en-US"/>
              </w:rPr>
              <w:t>2</w:t>
            </w:r>
            <w:r w:rsidRPr="007C182C">
              <w:rPr>
                <w:rFonts w:ascii="Arial" w:hAnsi="Arial" w:cs="Arial"/>
                <w:b/>
                <w:bCs/>
                <w:sz w:val="16"/>
                <w:szCs w:val="16"/>
                <w:lang w:val="en-US"/>
              </w:rPr>
              <w:t>.</w:t>
            </w:r>
          </w:p>
        </w:tc>
        <w:tc>
          <w:tcPr>
            <w:tcW w:w="3261" w:type="dxa"/>
          </w:tcPr>
          <w:p w14:paraId="3F9F19A0" w14:textId="77777777" w:rsidR="008F46B0" w:rsidRPr="008578E3" w:rsidRDefault="008F46B0" w:rsidP="001C47E4">
            <w:pPr>
              <w:rPr>
                <w:rFonts w:ascii="Arial" w:hAnsi="Arial" w:cs="Arial"/>
                <w:sz w:val="16"/>
                <w:szCs w:val="16"/>
              </w:rPr>
            </w:pPr>
            <w:r w:rsidRPr="008578E3">
              <w:rPr>
                <w:rFonts w:ascii="Arial" w:hAnsi="Arial" w:cs="Arial"/>
                <w:sz w:val="16"/>
                <w:szCs w:val="16"/>
              </w:rPr>
              <w:t>Aktyvioji galia P</w:t>
            </w:r>
          </w:p>
          <w:p w14:paraId="55A6F481" w14:textId="77777777" w:rsidR="008F46B0" w:rsidRPr="008578E3" w:rsidRDefault="008F46B0" w:rsidP="001C47E4">
            <w:pPr>
              <w:rPr>
                <w:rFonts w:ascii="Arial" w:hAnsi="Arial" w:cs="Arial"/>
                <w:sz w:val="16"/>
                <w:szCs w:val="16"/>
              </w:rPr>
            </w:pPr>
            <w:r w:rsidRPr="008578E3">
              <w:rPr>
                <w:rFonts w:ascii="Arial" w:hAnsi="Arial" w:cs="Arial"/>
                <w:sz w:val="16"/>
                <w:szCs w:val="16"/>
              </w:rPr>
              <w:t>Reaktyvioji galia Q</w:t>
            </w:r>
          </w:p>
          <w:p w14:paraId="00FEC97E" w14:textId="77777777" w:rsidR="008F46B0" w:rsidRPr="008578E3" w:rsidRDefault="008F46B0" w:rsidP="001C47E4">
            <w:pPr>
              <w:rPr>
                <w:rFonts w:ascii="Arial" w:hAnsi="Arial" w:cs="Arial"/>
                <w:sz w:val="16"/>
                <w:szCs w:val="16"/>
              </w:rPr>
            </w:pPr>
            <w:r w:rsidRPr="008578E3">
              <w:rPr>
                <w:rFonts w:ascii="Arial" w:hAnsi="Arial" w:cs="Arial"/>
                <w:sz w:val="16"/>
                <w:szCs w:val="16"/>
              </w:rPr>
              <w:t xml:space="preserve">Įtampa </w:t>
            </w:r>
            <w:proofErr w:type="spellStart"/>
            <w:r w:rsidRPr="008578E3">
              <w:rPr>
                <w:rFonts w:ascii="Arial" w:hAnsi="Arial" w:cs="Arial"/>
                <w:sz w:val="16"/>
                <w:szCs w:val="16"/>
              </w:rPr>
              <w:t>Uab</w:t>
            </w:r>
            <w:proofErr w:type="spellEnd"/>
          </w:p>
          <w:p w14:paraId="498484F8" w14:textId="77777777" w:rsidR="008F46B0" w:rsidRPr="008578E3" w:rsidRDefault="008F46B0" w:rsidP="001C47E4">
            <w:pPr>
              <w:rPr>
                <w:rFonts w:ascii="Arial" w:hAnsi="Arial" w:cs="Arial"/>
                <w:sz w:val="16"/>
                <w:szCs w:val="16"/>
              </w:rPr>
            </w:pPr>
            <w:r w:rsidRPr="008578E3">
              <w:rPr>
                <w:rFonts w:ascii="Arial" w:hAnsi="Arial" w:cs="Arial"/>
                <w:sz w:val="16"/>
                <w:szCs w:val="16"/>
              </w:rPr>
              <w:t xml:space="preserve">Įtampa </w:t>
            </w:r>
            <w:proofErr w:type="spellStart"/>
            <w:r w:rsidRPr="008578E3">
              <w:rPr>
                <w:rFonts w:ascii="Arial" w:hAnsi="Arial" w:cs="Arial"/>
                <w:sz w:val="16"/>
                <w:szCs w:val="16"/>
              </w:rPr>
              <w:t>Ubc</w:t>
            </w:r>
            <w:proofErr w:type="spellEnd"/>
          </w:p>
          <w:p w14:paraId="7BEDFFA6" w14:textId="77777777" w:rsidR="008F46B0" w:rsidRPr="008578E3" w:rsidRDefault="008F46B0" w:rsidP="001C47E4">
            <w:pPr>
              <w:rPr>
                <w:rFonts w:ascii="Arial" w:hAnsi="Arial" w:cs="Arial"/>
                <w:sz w:val="16"/>
                <w:szCs w:val="16"/>
              </w:rPr>
            </w:pPr>
            <w:r w:rsidRPr="008578E3">
              <w:rPr>
                <w:rFonts w:ascii="Arial" w:hAnsi="Arial" w:cs="Arial"/>
                <w:sz w:val="16"/>
                <w:szCs w:val="16"/>
              </w:rPr>
              <w:t xml:space="preserve">Įtampa </w:t>
            </w:r>
            <w:proofErr w:type="spellStart"/>
            <w:r w:rsidRPr="008578E3">
              <w:rPr>
                <w:rFonts w:ascii="Arial" w:hAnsi="Arial" w:cs="Arial"/>
                <w:sz w:val="16"/>
                <w:szCs w:val="16"/>
              </w:rPr>
              <w:t>Uca</w:t>
            </w:r>
            <w:proofErr w:type="spellEnd"/>
          </w:p>
          <w:p w14:paraId="74757BA3" w14:textId="77777777" w:rsidR="008F46B0" w:rsidRPr="008578E3" w:rsidRDefault="008F46B0" w:rsidP="001C47E4">
            <w:pPr>
              <w:rPr>
                <w:rFonts w:ascii="Arial" w:hAnsi="Arial" w:cs="Arial"/>
                <w:sz w:val="16"/>
                <w:szCs w:val="16"/>
              </w:rPr>
            </w:pPr>
            <w:r w:rsidRPr="008578E3">
              <w:rPr>
                <w:rFonts w:ascii="Arial" w:hAnsi="Arial" w:cs="Arial"/>
                <w:sz w:val="16"/>
                <w:szCs w:val="16"/>
              </w:rPr>
              <w:t xml:space="preserve">Aktyvios galios ribojimas </w:t>
            </w:r>
            <w:proofErr w:type="spellStart"/>
            <w:r w:rsidRPr="008578E3">
              <w:rPr>
                <w:rFonts w:ascii="Arial" w:hAnsi="Arial" w:cs="Arial"/>
                <w:sz w:val="16"/>
                <w:szCs w:val="16"/>
              </w:rPr>
              <w:t>Pset</w:t>
            </w:r>
            <w:proofErr w:type="spellEnd"/>
          </w:p>
        </w:tc>
        <w:tc>
          <w:tcPr>
            <w:tcW w:w="7229" w:type="dxa"/>
          </w:tcPr>
          <w:p w14:paraId="5A1511A0" w14:textId="77777777" w:rsidR="008F46B0" w:rsidRPr="00604339" w:rsidRDefault="008F46B0" w:rsidP="001C47E4">
            <w:pPr>
              <w:rPr>
                <w:rFonts w:ascii="Arial" w:hAnsi="Arial" w:cs="Arial"/>
                <w:sz w:val="16"/>
                <w:szCs w:val="16"/>
              </w:rPr>
            </w:pPr>
            <w:r w:rsidRPr="00604339">
              <w:rPr>
                <w:rFonts w:ascii="Arial" w:hAnsi="Arial" w:cs="Arial"/>
                <w:sz w:val="16"/>
                <w:szCs w:val="16"/>
              </w:rPr>
              <w:t xml:space="preserve">Tarp matavimų, siunčiamų į DMS ir kitų įrenginių (apskaitos arba analizatoriaus) matavimo reikšmių paklaida turi neviršyti 5%. </w:t>
            </w:r>
            <w:proofErr w:type="spellStart"/>
            <w:r w:rsidRPr="00604339">
              <w:rPr>
                <w:rFonts w:ascii="Arial" w:hAnsi="Arial" w:cs="Arial"/>
                <w:sz w:val="16"/>
                <w:szCs w:val="16"/>
              </w:rPr>
              <w:t>Telematavimų</w:t>
            </w:r>
            <w:proofErr w:type="spellEnd"/>
            <w:r w:rsidRPr="00604339">
              <w:rPr>
                <w:rFonts w:ascii="Arial" w:hAnsi="Arial" w:cs="Arial"/>
                <w:sz w:val="16"/>
                <w:szCs w:val="16"/>
              </w:rPr>
              <w:t xml:space="preserve"> patikrai, pagal situaciją gali būti naudojamos papildomos priemonės:</w:t>
            </w:r>
          </w:p>
          <w:p w14:paraId="7552193D" w14:textId="77777777" w:rsidR="008F46B0" w:rsidRPr="00604339" w:rsidRDefault="008F46B0" w:rsidP="001C47E4">
            <w:pPr>
              <w:pStyle w:val="Sraopastraipa"/>
              <w:numPr>
                <w:ilvl w:val="0"/>
                <w:numId w:val="20"/>
              </w:numPr>
              <w:rPr>
                <w:rFonts w:ascii="Arial" w:hAnsi="Arial" w:cs="Arial"/>
                <w:sz w:val="16"/>
                <w:szCs w:val="16"/>
              </w:rPr>
            </w:pPr>
            <w:r w:rsidRPr="00604339">
              <w:rPr>
                <w:rFonts w:ascii="Arial" w:hAnsi="Arial" w:cs="Arial"/>
                <w:sz w:val="16"/>
                <w:szCs w:val="16"/>
              </w:rPr>
              <w:t>Kontrolinė apskaita (GV prijungimo atvejais ant elektrinės prijungimo į Vartotojo vidaus tinklo riboje)</w:t>
            </w:r>
          </w:p>
          <w:p w14:paraId="699F2B80" w14:textId="77777777" w:rsidR="008F46B0" w:rsidRPr="00604339" w:rsidRDefault="008F46B0" w:rsidP="001C47E4">
            <w:pPr>
              <w:pStyle w:val="Sraopastraipa"/>
              <w:numPr>
                <w:ilvl w:val="0"/>
                <w:numId w:val="20"/>
              </w:numPr>
              <w:rPr>
                <w:rFonts w:ascii="Arial" w:hAnsi="Arial" w:cs="Arial"/>
                <w:sz w:val="16"/>
                <w:szCs w:val="16"/>
              </w:rPr>
            </w:pPr>
            <w:r w:rsidRPr="00604339">
              <w:rPr>
                <w:rFonts w:ascii="Arial" w:hAnsi="Arial" w:cs="Arial"/>
                <w:sz w:val="16"/>
                <w:szCs w:val="16"/>
              </w:rPr>
              <w:t>Komercinė apskaita (nuosavybės riboje tarp ESO ir objekto)</w:t>
            </w:r>
          </w:p>
          <w:p w14:paraId="1A54AE89" w14:textId="77777777" w:rsidR="008F46B0" w:rsidRPr="00604339" w:rsidRDefault="008F46B0" w:rsidP="001C47E4">
            <w:pPr>
              <w:pStyle w:val="Sraopastraipa"/>
              <w:numPr>
                <w:ilvl w:val="0"/>
                <w:numId w:val="20"/>
              </w:numPr>
              <w:rPr>
                <w:rFonts w:ascii="Arial" w:hAnsi="Arial" w:cs="Arial"/>
                <w:sz w:val="16"/>
                <w:szCs w:val="16"/>
              </w:rPr>
            </w:pPr>
            <w:r w:rsidRPr="00604339">
              <w:rPr>
                <w:rFonts w:ascii="Arial" w:hAnsi="Arial" w:cs="Arial"/>
                <w:sz w:val="16"/>
                <w:szCs w:val="16"/>
              </w:rPr>
              <w:t>Elektros kokybės analizatorius (esamo CEEKS sistemos, ESO dalyje naujai įrengiamo arba laikinai įrengto duomenys)</w:t>
            </w:r>
          </w:p>
          <w:p w14:paraId="3DB879DD" w14:textId="77777777" w:rsidR="008F46B0" w:rsidRDefault="008F46B0" w:rsidP="001C47E4">
            <w:pPr>
              <w:rPr>
                <w:rFonts w:ascii="Arial" w:hAnsi="Arial" w:cs="Arial"/>
                <w:sz w:val="16"/>
                <w:szCs w:val="16"/>
              </w:rPr>
            </w:pPr>
          </w:p>
        </w:tc>
        <w:tc>
          <w:tcPr>
            <w:tcW w:w="2977" w:type="dxa"/>
          </w:tcPr>
          <w:p w14:paraId="6927E0AF" w14:textId="77777777" w:rsidR="008F46B0" w:rsidRPr="007C182C" w:rsidRDefault="008F46B0" w:rsidP="001C47E4">
            <w:pPr>
              <w:rPr>
                <w:rFonts w:ascii="Arial" w:hAnsi="Arial" w:cs="Arial"/>
                <w:sz w:val="16"/>
                <w:szCs w:val="16"/>
              </w:rPr>
            </w:pPr>
          </w:p>
        </w:tc>
        <w:tc>
          <w:tcPr>
            <w:tcW w:w="567" w:type="dxa"/>
            <w:vAlign w:val="center"/>
          </w:tcPr>
          <w:p w14:paraId="39E38BC4" w14:textId="77777777" w:rsidR="008F46B0" w:rsidRPr="007C182C" w:rsidRDefault="008F46B0" w:rsidP="001C47E4">
            <w:pPr>
              <w:jc w:val="center"/>
              <w:rPr>
                <w:rFonts w:ascii="Arial" w:hAnsi="Arial" w:cs="Arial"/>
                <w:sz w:val="16"/>
                <w:szCs w:val="16"/>
              </w:rPr>
            </w:pPr>
            <w:r w:rsidRPr="007C182C">
              <w:rPr>
                <w:rFonts w:ascii="Arial" w:hAnsi="Arial" w:cs="Arial"/>
                <w:sz w:val="16"/>
                <w:szCs w:val="16"/>
              </w:rPr>
              <w:t>X</w:t>
            </w:r>
          </w:p>
        </w:tc>
        <w:tc>
          <w:tcPr>
            <w:tcW w:w="567" w:type="dxa"/>
            <w:vAlign w:val="center"/>
          </w:tcPr>
          <w:p w14:paraId="6975B126" w14:textId="77777777" w:rsidR="008F46B0" w:rsidRPr="007C182C" w:rsidRDefault="008F46B0" w:rsidP="001C47E4">
            <w:pPr>
              <w:jc w:val="center"/>
              <w:rPr>
                <w:rFonts w:ascii="Segoe UI Symbol" w:hAnsi="Segoe UI Symbol" w:cs="Segoe UI Symbol"/>
                <w:sz w:val="16"/>
                <w:szCs w:val="16"/>
                <w:lang w:val="en-US"/>
              </w:rPr>
            </w:pPr>
            <w:r w:rsidRPr="007C182C">
              <w:rPr>
                <w:rFonts w:ascii="Segoe UI Symbol" w:hAnsi="Segoe UI Symbol" w:cs="Segoe UI Symbol"/>
                <w:sz w:val="16"/>
                <w:szCs w:val="16"/>
                <w:lang w:val="en-US"/>
              </w:rPr>
              <w:t>X</w:t>
            </w:r>
          </w:p>
        </w:tc>
      </w:tr>
    </w:tbl>
    <w:p w14:paraId="47136147" w14:textId="09B951F0" w:rsidR="000B28A9" w:rsidRPr="008F46B0" w:rsidRDefault="000B28A9" w:rsidP="008F46B0"/>
    <w:sectPr w:rsidR="000B28A9" w:rsidRPr="008F46B0" w:rsidSect="00F14821">
      <w:headerReference w:type="even" r:id="rId15"/>
      <w:headerReference w:type="default" r:id="rId16"/>
      <w:footerReference w:type="even" r:id="rId17"/>
      <w:footerReference w:type="default" r:id="rId18"/>
      <w:headerReference w:type="first" r:id="rId19"/>
      <w:footerReference w:type="first" r:id="rId20"/>
      <w:pgSz w:w="16838" w:h="11906" w:orient="landscape" w:code="9"/>
      <w:pgMar w:top="567" w:right="820" w:bottom="567" w:left="851" w:header="567" w:footer="567" w:gutter="0"/>
      <w:paperSrc w:first="7"/>
      <w:pgBorders w:offsetFrom="page">
        <w:top w:val="single" w:sz="4" w:space="24" w:color="auto"/>
        <w:left w:val="single" w:sz="4" w:space="24" w:color="auto"/>
        <w:bottom w:val="single" w:sz="4" w:space="24" w:color="auto"/>
        <w:right w:val="single" w:sz="4" w:space="24" w:color="auto"/>
      </w:pgBorders>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D161F8" w14:textId="77777777" w:rsidR="009D57B7" w:rsidRDefault="009D57B7" w:rsidP="003F434A">
      <w:pPr>
        <w:spacing w:after="0" w:line="240" w:lineRule="auto"/>
      </w:pPr>
      <w:r>
        <w:separator/>
      </w:r>
    </w:p>
  </w:endnote>
  <w:endnote w:type="continuationSeparator" w:id="0">
    <w:p w14:paraId="2DDD115B" w14:textId="77777777" w:rsidR="009D57B7" w:rsidRDefault="009D57B7" w:rsidP="003F4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MT">
    <w:altName w:val="Arial"/>
    <w:panose1 w:val="00000000000000000000"/>
    <w:charset w:val="80"/>
    <w:family w:val="auto"/>
    <w:notTrueType/>
    <w:pitch w:val="default"/>
    <w:sig w:usb0="00000001" w:usb1="08070000" w:usb2="00000010" w:usb3="00000000" w:csb0="00020000" w:csb1="00000000"/>
  </w:font>
  <w:font w:name="SymbolMT">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1107D" w14:textId="77777777" w:rsidR="006F5BFF" w:rsidRDefault="006F5BF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70AD47" w:themeColor="accent6"/>
      </w:rPr>
      <w:id w:val="884989412"/>
      <w:docPartObj>
        <w:docPartGallery w:val="Page Numbers (Bottom of Page)"/>
        <w:docPartUnique/>
      </w:docPartObj>
    </w:sdtPr>
    <w:sdtContent>
      <w:sdt>
        <w:sdtPr>
          <w:rPr>
            <w:color w:val="70AD47" w:themeColor="accent6"/>
          </w:rPr>
          <w:id w:val="-688526752"/>
          <w:docPartObj>
            <w:docPartGallery w:val="Page Numbers (Top of Page)"/>
            <w:docPartUnique/>
          </w:docPartObj>
        </w:sdtPr>
        <w:sdtContent>
          <w:p w14:paraId="496E0EA7" w14:textId="77777777" w:rsidR="00BD43C5" w:rsidRPr="00191B50" w:rsidRDefault="00BD43C5" w:rsidP="00BD43C5">
            <w:pPr>
              <w:pStyle w:val="Porat"/>
              <w:jc w:val="center"/>
              <w:rPr>
                <w:color w:val="70AD47" w:themeColor="accent6"/>
              </w:rPr>
            </w:pPr>
            <w:r w:rsidRPr="00191B50">
              <w:rPr>
                <w:color w:val="70AD47" w:themeColor="accent6"/>
              </w:rPr>
              <w:t xml:space="preserve">Puslapis </w:t>
            </w:r>
            <w:r w:rsidRPr="00191B50">
              <w:rPr>
                <w:b/>
                <w:bCs/>
                <w:color w:val="70AD47" w:themeColor="accent6"/>
                <w:sz w:val="24"/>
                <w:szCs w:val="24"/>
              </w:rPr>
              <w:fldChar w:fldCharType="begin"/>
            </w:r>
            <w:r w:rsidRPr="00191B50">
              <w:rPr>
                <w:b/>
                <w:bCs/>
                <w:color w:val="70AD47" w:themeColor="accent6"/>
              </w:rPr>
              <w:instrText xml:space="preserve"> PAGE </w:instrText>
            </w:r>
            <w:r w:rsidRPr="00191B50">
              <w:rPr>
                <w:b/>
                <w:bCs/>
                <w:color w:val="70AD47" w:themeColor="accent6"/>
                <w:sz w:val="24"/>
                <w:szCs w:val="24"/>
              </w:rPr>
              <w:fldChar w:fldCharType="separate"/>
            </w:r>
            <w:r w:rsidR="00480461" w:rsidRPr="00191B50">
              <w:rPr>
                <w:b/>
                <w:bCs/>
                <w:noProof/>
                <w:color w:val="70AD47" w:themeColor="accent6"/>
              </w:rPr>
              <w:t>1</w:t>
            </w:r>
            <w:r w:rsidRPr="00191B50">
              <w:rPr>
                <w:b/>
                <w:bCs/>
                <w:color w:val="70AD47" w:themeColor="accent6"/>
                <w:sz w:val="24"/>
                <w:szCs w:val="24"/>
              </w:rPr>
              <w:fldChar w:fldCharType="end"/>
            </w:r>
            <w:r w:rsidRPr="00191B50">
              <w:rPr>
                <w:color w:val="70AD47" w:themeColor="accent6"/>
              </w:rPr>
              <w:t xml:space="preserve"> iš </w:t>
            </w:r>
            <w:r w:rsidRPr="00191B50">
              <w:rPr>
                <w:b/>
                <w:bCs/>
                <w:color w:val="70AD47" w:themeColor="accent6"/>
                <w:sz w:val="24"/>
                <w:szCs w:val="24"/>
              </w:rPr>
              <w:fldChar w:fldCharType="begin"/>
            </w:r>
            <w:r w:rsidRPr="00191B50">
              <w:rPr>
                <w:b/>
                <w:bCs/>
                <w:color w:val="70AD47" w:themeColor="accent6"/>
              </w:rPr>
              <w:instrText xml:space="preserve"> NUMPAGES  </w:instrText>
            </w:r>
            <w:r w:rsidRPr="00191B50">
              <w:rPr>
                <w:b/>
                <w:bCs/>
                <w:color w:val="70AD47" w:themeColor="accent6"/>
                <w:sz w:val="24"/>
                <w:szCs w:val="24"/>
              </w:rPr>
              <w:fldChar w:fldCharType="separate"/>
            </w:r>
            <w:r w:rsidR="00480461" w:rsidRPr="00191B50">
              <w:rPr>
                <w:b/>
                <w:bCs/>
                <w:noProof/>
                <w:color w:val="70AD47" w:themeColor="accent6"/>
              </w:rPr>
              <w:t>3</w:t>
            </w:r>
            <w:r w:rsidRPr="00191B50">
              <w:rPr>
                <w:b/>
                <w:bCs/>
                <w:color w:val="70AD47" w:themeColor="accent6"/>
                <w:sz w:val="24"/>
                <w:szCs w:val="24"/>
              </w:rPr>
              <w:fldChar w:fldCharType="end"/>
            </w:r>
          </w:p>
        </w:sdtContent>
      </w:sdt>
    </w:sdtContent>
  </w:sdt>
  <w:p w14:paraId="1E3503D9" w14:textId="77777777" w:rsidR="00BD43C5" w:rsidRPr="00BD43C5" w:rsidRDefault="00BD43C5" w:rsidP="00BD43C5">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4FD1C" w14:textId="77777777" w:rsidR="006F5BFF" w:rsidRDefault="006F5BF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3C7F8" w14:textId="77777777" w:rsidR="009D57B7" w:rsidRDefault="009D57B7" w:rsidP="003F434A">
      <w:pPr>
        <w:spacing w:after="0" w:line="240" w:lineRule="auto"/>
      </w:pPr>
      <w:r>
        <w:separator/>
      </w:r>
    </w:p>
  </w:footnote>
  <w:footnote w:type="continuationSeparator" w:id="0">
    <w:p w14:paraId="787CF784" w14:textId="77777777" w:rsidR="009D57B7" w:rsidRDefault="009D57B7" w:rsidP="003F43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29FFD" w14:textId="77777777" w:rsidR="006F5BFF" w:rsidRDefault="006F5BF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6CDDC" w14:textId="0F98A9E7" w:rsidR="003F434A" w:rsidRPr="00E27D9E" w:rsidRDefault="00E27D9E" w:rsidP="00E27D9E">
    <w:pPr>
      <w:pStyle w:val="Antrats"/>
      <w:ind w:right="1275"/>
      <w:rPr>
        <w:rFonts w:ascii="Arial" w:hAnsi="Arial" w:cs="Arial"/>
        <w:color w:val="70AD47" w:themeColor="accent6"/>
        <w:sz w:val="20"/>
      </w:rPr>
    </w:pPr>
    <w:r>
      <w:rPr>
        <w:noProof/>
        <w:color w:val="70AD47" w:themeColor="accent6"/>
        <w:sz w:val="20"/>
        <w:szCs w:val="20"/>
        <w:lang w:eastAsia="lt-LT"/>
      </w:rPr>
      <mc:AlternateContent>
        <mc:Choice Requires="wps">
          <w:drawing>
            <wp:anchor distT="0" distB="0" distL="114300" distR="114300" simplePos="0" relativeHeight="251662336" behindDoc="0" locked="0" layoutInCell="0" allowOverlap="1" wp14:anchorId="3E28956B" wp14:editId="22DBD983">
              <wp:simplePos x="0" y="0"/>
              <wp:positionH relativeFrom="page">
                <wp:posOffset>0</wp:posOffset>
              </wp:positionH>
              <wp:positionV relativeFrom="page">
                <wp:posOffset>190500</wp:posOffset>
              </wp:positionV>
              <wp:extent cx="10692130" cy="273050"/>
              <wp:effectExtent l="0" t="0" r="0" b="12700"/>
              <wp:wrapNone/>
              <wp:docPr id="3" name="MSIPCM5d2c455780bf7e0a05b400a5" descr="{&quot;HashCode&quot;:-819211738,&quot;Height&quot;:595.0,&quot;Width&quot;:841.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9D5F79" w14:textId="24F7EF7E" w:rsidR="00E27D9E" w:rsidRPr="002E46EA" w:rsidRDefault="002E46EA" w:rsidP="002E46EA">
                          <w:pPr>
                            <w:spacing w:after="0"/>
                            <w:jc w:val="right"/>
                            <w:rPr>
                              <w:rFonts w:ascii="Calibri" w:hAnsi="Calibri" w:cs="Calibri"/>
                              <w:color w:val="000000"/>
                              <w:sz w:val="20"/>
                            </w:rPr>
                          </w:pPr>
                          <w:r w:rsidRPr="002E46EA">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E28956B" id="_x0000_t202" coordsize="21600,21600" o:spt="202" path="m,l,21600r21600,l21600,xe">
              <v:stroke joinstyle="miter"/>
              <v:path gradientshapeok="t" o:connecttype="rect"/>
            </v:shapetype>
            <v:shape id="MSIPCM5d2c455780bf7e0a05b400a5" o:spid="_x0000_s1026" type="#_x0000_t202" alt="{&quot;HashCode&quot;:-819211738,&quot;Height&quot;:595.0,&quot;Width&quot;:841.0,&quot;Placement&quot;:&quot;Header&quot;,&quot;Index&quot;:&quot;Primary&quot;,&quot;Section&quot;:1,&quot;Top&quot;:0.0,&quot;Left&quot;:0.0}" style="position:absolute;margin-left:0;margin-top:15pt;width:841.9pt;height:21.5pt;z-index:25166233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" o:allowincell="f" filled="f" stroked="f" strokeweight=".5pt">
              <v:textbox inset=",0,20pt,0">
                <w:txbxContent>
                  <w:p w14:paraId="2B9D5F79" w14:textId="24F7EF7E" w:rsidR="00E27D9E" w:rsidRPr="002E46EA" w:rsidRDefault="002E46EA" w:rsidP="002E46EA">
                    <w:pPr>
                      <w:spacing w:after="0"/>
                      <w:jc w:val="right"/>
                      <w:rPr>
                        <w:rFonts w:ascii="Calibri" w:hAnsi="Calibri" w:cs="Calibri"/>
                        <w:color w:val="000000"/>
                        <w:sz w:val="20"/>
                      </w:rPr>
                    </w:pPr>
                    <w:r w:rsidRPr="002E46EA">
                      <w:rPr>
                        <w:rFonts w:ascii="Calibri" w:hAnsi="Calibri" w:cs="Calibri"/>
                        <w:color w:val="000000"/>
                        <w:sz w:val="20"/>
                      </w:rPr>
                      <w:t>VIEŠO NAUDOJIMO</w:t>
                    </w:r>
                  </w:p>
                </w:txbxContent>
              </v:textbox>
              <w10:wrap anchorx="page" anchory="page"/>
            </v:shape>
          </w:pict>
        </mc:Fallback>
      </mc:AlternateContent>
    </w:r>
    <w:r w:rsidR="008702AB" w:rsidRPr="00D071BB">
      <w:rPr>
        <w:noProof/>
        <w:color w:val="70AD47" w:themeColor="accent6"/>
        <w:sz w:val="20"/>
        <w:szCs w:val="20"/>
        <w:lang w:eastAsia="lt-LT"/>
      </w:rPr>
      <w:drawing>
        <wp:anchor distT="0" distB="0" distL="114300" distR="114300" simplePos="0" relativeHeight="251661312" behindDoc="1" locked="0" layoutInCell="1" allowOverlap="1" wp14:anchorId="613E79E3" wp14:editId="25E069BB">
          <wp:simplePos x="0" y="0"/>
          <wp:positionH relativeFrom="margin">
            <wp:posOffset>9213215</wp:posOffset>
          </wp:positionH>
          <wp:positionV relativeFrom="paragraph">
            <wp:posOffset>-7620</wp:posOffset>
          </wp:positionV>
          <wp:extent cx="463550" cy="343766"/>
          <wp:effectExtent l="0" t="0" r="0" b="0"/>
          <wp:wrapNone/>
          <wp:docPr id="14" name="Paveikslėlis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63550" cy="343766"/>
                  </a:xfrm>
                  <a:prstGeom prst="rect">
                    <a:avLst/>
                  </a:prstGeom>
                  <a:noFill/>
                  <a:ln>
                    <a:noFill/>
                  </a:ln>
                </pic:spPr>
              </pic:pic>
            </a:graphicData>
          </a:graphic>
          <wp14:sizeRelH relativeFrom="page">
            <wp14:pctWidth>0</wp14:pctWidth>
          </wp14:sizeRelH>
          <wp14:sizeRelV relativeFrom="page">
            <wp14:pctHeight>0</wp14:pctHeight>
          </wp14:sizeRelV>
        </wp:anchor>
      </w:drawing>
    </w:r>
    <w:r w:rsidR="00E25DAB" w:rsidRPr="00D071BB">
      <w:rPr>
        <w:rFonts w:ascii="Arial" w:hAnsi="Arial" w:cs="Arial"/>
        <w:color w:val="70AD47" w:themeColor="accent6"/>
        <w:sz w:val="18"/>
        <w:szCs w:val="20"/>
      </w:rPr>
      <w:t xml:space="preserve">Elektrinės dalies </w:t>
    </w:r>
    <w:r w:rsidR="008F46B0">
      <w:rPr>
        <w:rFonts w:ascii="Arial" w:hAnsi="Arial" w:cs="Arial"/>
        <w:color w:val="70AD47" w:themeColor="accent6"/>
        <w:sz w:val="18"/>
        <w:szCs w:val="20"/>
      </w:rPr>
      <w:t>VS</w:t>
    </w:r>
    <w:r w:rsidR="00E25DAB" w:rsidRPr="00D071BB">
      <w:rPr>
        <w:rFonts w:ascii="Arial" w:hAnsi="Arial" w:cs="Arial"/>
        <w:color w:val="70AD47" w:themeColor="accent6"/>
        <w:sz w:val="18"/>
        <w:szCs w:val="20"/>
      </w:rPr>
      <w:t xml:space="preserve"> derinimo protokolas</w:t>
    </w:r>
    <w:r w:rsidR="004E257D" w:rsidRPr="00D071BB">
      <w:rPr>
        <w:rFonts w:ascii="Arial" w:hAnsi="Arial" w:cs="Arial"/>
        <w:color w:val="70AD47" w:themeColor="accent6"/>
        <w:sz w:val="18"/>
        <w:szCs w:val="20"/>
      </w:rPr>
      <w:t xml:space="preserve">. </w:t>
    </w:r>
    <w:r w:rsidR="00BD43C5" w:rsidRPr="00D071BB">
      <w:rPr>
        <w:rFonts w:ascii="Arial" w:hAnsi="Arial" w:cs="Arial"/>
        <w:sz w:val="18"/>
        <w:szCs w:val="20"/>
      </w:rPr>
      <w:t xml:space="preserve">Data </w:t>
    </w:r>
    <w:r w:rsidR="000D0548" w:rsidRPr="00D071BB">
      <w:rPr>
        <w:rFonts w:ascii="Arial" w:hAnsi="Arial" w:cs="Arial"/>
        <w:color w:val="70AD47" w:themeColor="accent6"/>
        <w:sz w:val="18"/>
        <w:szCs w:val="20"/>
      </w:rPr>
      <w:t>202</w:t>
    </w:r>
    <w:r w:rsidR="002E4418" w:rsidRPr="002E4418">
      <w:rPr>
        <w:rFonts w:ascii="Arial" w:hAnsi="Arial" w:cs="Arial"/>
        <w:color w:val="FF0000"/>
        <w:sz w:val="18"/>
        <w:szCs w:val="20"/>
      </w:rPr>
      <w:t>x</w:t>
    </w:r>
    <w:r w:rsidR="00191B50" w:rsidRPr="00D071BB">
      <w:rPr>
        <w:rFonts w:ascii="Arial" w:hAnsi="Arial" w:cs="Arial"/>
        <w:color w:val="70AD47" w:themeColor="accent6"/>
        <w:sz w:val="18"/>
        <w:szCs w:val="20"/>
      </w:rPr>
      <w:t>-</w:t>
    </w:r>
    <w:r w:rsidR="002E4418" w:rsidRPr="002E4418">
      <w:rPr>
        <w:rFonts w:ascii="Arial" w:hAnsi="Arial" w:cs="Arial"/>
        <w:color w:val="FF0000"/>
        <w:sz w:val="18"/>
        <w:szCs w:val="20"/>
        <w:lang w:val="en-US"/>
      </w:rPr>
      <w:t>xx</w:t>
    </w:r>
    <w:r w:rsidR="00191B50" w:rsidRPr="00D071BB">
      <w:rPr>
        <w:rFonts w:ascii="Arial" w:hAnsi="Arial" w:cs="Arial"/>
        <w:color w:val="70AD47" w:themeColor="accent6"/>
        <w:sz w:val="18"/>
        <w:szCs w:val="20"/>
      </w:rPr>
      <w:t>-</w:t>
    </w:r>
    <w:r w:rsidR="002E4418" w:rsidRPr="002E4418">
      <w:rPr>
        <w:rFonts w:ascii="Arial" w:hAnsi="Arial" w:cs="Arial"/>
        <w:color w:val="FF0000"/>
        <w:sz w:val="18"/>
        <w:szCs w:val="20"/>
      </w:rPr>
      <w:t>xx</w:t>
    </w:r>
    <w:r>
      <w:rPr>
        <w:rFonts w:ascii="Arial" w:hAnsi="Arial" w:cs="Arial"/>
        <w:color w:val="70AD47" w:themeColor="accent6"/>
        <w:sz w:val="18"/>
        <w:szCs w:val="20"/>
      </w:rPr>
      <w:t xml:space="preserve">. </w:t>
    </w:r>
    <w:r w:rsidR="00D53666" w:rsidRPr="006E1B18">
      <w:rPr>
        <w:rFonts w:ascii="Arial" w:hAnsi="Arial" w:cs="Arial"/>
        <w:sz w:val="18"/>
        <w:szCs w:val="20"/>
      </w:rPr>
      <w:t>Patikra</w:t>
    </w:r>
    <w:r w:rsidRPr="006E1B18">
      <w:rPr>
        <w:rFonts w:ascii="Arial" w:hAnsi="Arial" w:cs="Arial"/>
        <w:sz w:val="18"/>
        <w:szCs w:val="20"/>
      </w:rPr>
      <w:t xml:space="preserve"> Nr. </w:t>
    </w:r>
    <w:r w:rsidR="006E1B18" w:rsidRPr="006E1B18">
      <w:rPr>
        <w:rFonts w:ascii="Arial" w:hAnsi="Arial" w:cs="Arial"/>
        <w:color w:val="FF0000"/>
        <w:sz w:val="18"/>
        <w:szCs w:val="20"/>
      </w:rPr>
      <w:t>x</w:t>
    </w:r>
    <w:r w:rsidRPr="00D53666">
      <w:rPr>
        <w:rFonts w:ascii="Arial" w:hAnsi="Arial" w:cs="Arial"/>
        <w:color w:val="7030A0"/>
        <w:sz w:val="18"/>
        <w:szCs w:val="20"/>
      </w:rPr>
      <w:t xml:space="preserve"> </w:t>
    </w:r>
    <w:r w:rsidRPr="006E1B18">
      <w:rPr>
        <w:rFonts w:ascii="Arial" w:hAnsi="Arial" w:cs="Arial"/>
        <w:color w:val="FF0000"/>
        <w:sz w:val="20"/>
      </w:rPr>
      <w:t>(įrašoma</w:t>
    </w:r>
    <w:r w:rsidR="002E4418">
      <w:rPr>
        <w:rFonts w:ascii="Arial" w:hAnsi="Arial" w:cs="Arial"/>
        <w:color w:val="FF0000"/>
        <w:sz w:val="20"/>
      </w:rPr>
      <w:t xml:space="preserve"> data ir</w:t>
    </w:r>
    <w:r w:rsidRPr="006E1B18">
      <w:rPr>
        <w:rFonts w:ascii="Arial" w:hAnsi="Arial" w:cs="Arial"/>
        <w:color w:val="FF0000"/>
        <w:sz w:val="20"/>
      </w:rPr>
      <w:t xml:space="preserve"> kelintą kartą bandoma elektrinė)</w:t>
    </w:r>
    <w:r w:rsidR="00BD43C5" w:rsidRPr="007C00B2">
      <w:rPr>
        <w:rFonts w:ascii="Arial" w:hAnsi="Arial" w:cs="Arial"/>
        <w:color w:val="70AD47" w:themeColor="accent6"/>
        <w:sz w:val="20"/>
      </w:rPr>
      <w:tab/>
    </w:r>
    <w:r w:rsidR="0043548E" w:rsidRPr="007C00B2">
      <w:rPr>
        <w:rFonts w:ascii="Arial" w:hAnsi="Arial" w:cs="Arial"/>
        <w:color w:val="70AD47" w:themeColor="accent6"/>
        <w:sz w:val="20"/>
      </w:rPr>
      <w:t xml:space="preserve"> </w:t>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469B4" w14:textId="77777777" w:rsidR="006F5BFF" w:rsidRDefault="006F5BF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954DF"/>
    <w:multiLevelType w:val="hybridMultilevel"/>
    <w:tmpl w:val="5C6E7D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9B47CE5"/>
    <w:multiLevelType w:val="hybridMultilevel"/>
    <w:tmpl w:val="EEB42622"/>
    <w:lvl w:ilvl="0" w:tplc="1550FFEE">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2" w15:restartNumberingAfterBreak="0">
    <w:nsid w:val="0C7936F9"/>
    <w:multiLevelType w:val="hybridMultilevel"/>
    <w:tmpl w:val="465A7E9C"/>
    <w:lvl w:ilvl="0" w:tplc="DCD6A716">
      <w:numFmt w:val="bullet"/>
      <w:lvlText w:val=""/>
      <w:lvlJc w:val="left"/>
      <w:pPr>
        <w:ind w:left="3600" w:hanging="360"/>
      </w:pPr>
      <w:rPr>
        <w:rFonts w:ascii="Symbol" w:eastAsiaTheme="minorHAnsi" w:hAnsi="Symbol" w:cs="Arial" w:hint="default"/>
      </w:rPr>
    </w:lvl>
    <w:lvl w:ilvl="1" w:tplc="04270003" w:tentative="1">
      <w:start w:val="1"/>
      <w:numFmt w:val="bullet"/>
      <w:lvlText w:val="o"/>
      <w:lvlJc w:val="left"/>
      <w:pPr>
        <w:ind w:left="4320" w:hanging="360"/>
      </w:pPr>
      <w:rPr>
        <w:rFonts w:ascii="Courier New" w:hAnsi="Courier New" w:cs="Courier New" w:hint="default"/>
      </w:rPr>
    </w:lvl>
    <w:lvl w:ilvl="2" w:tplc="04270005" w:tentative="1">
      <w:start w:val="1"/>
      <w:numFmt w:val="bullet"/>
      <w:lvlText w:val=""/>
      <w:lvlJc w:val="left"/>
      <w:pPr>
        <w:ind w:left="5040" w:hanging="360"/>
      </w:pPr>
      <w:rPr>
        <w:rFonts w:ascii="Wingdings" w:hAnsi="Wingdings" w:hint="default"/>
      </w:rPr>
    </w:lvl>
    <w:lvl w:ilvl="3" w:tplc="04270001" w:tentative="1">
      <w:start w:val="1"/>
      <w:numFmt w:val="bullet"/>
      <w:lvlText w:val=""/>
      <w:lvlJc w:val="left"/>
      <w:pPr>
        <w:ind w:left="5760" w:hanging="360"/>
      </w:pPr>
      <w:rPr>
        <w:rFonts w:ascii="Symbol" w:hAnsi="Symbol" w:hint="default"/>
      </w:rPr>
    </w:lvl>
    <w:lvl w:ilvl="4" w:tplc="04270003" w:tentative="1">
      <w:start w:val="1"/>
      <w:numFmt w:val="bullet"/>
      <w:lvlText w:val="o"/>
      <w:lvlJc w:val="left"/>
      <w:pPr>
        <w:ind w:left="6480" w:hanging="360"/>
      </w:pPr>
      <w:rPr>
        <w:rFonts w:ascii="Courier New" w:hAnsi="Courier New" w:cs="Courier New" w:hint="default"/>
      </w:rPr>
    </w:lvl>
    <w:lvl w:ilvl="5" w:tplc="04270005" w:tentative="1">
      <w:start w:val="1"/>
      <w:numFmt w:val="bullet"/>
      <w:lvlText w:val=""/>
      <w:lvlJc w:val="left"/>
      <w:pPr>
        <w:ind w:left="7200" w:hanging="360"/>
      </w:pPr>
      <w:rPr>
        <w:rFonts w:ascii="Wingdings" w:hAnsi="Wingdings" w:hint="default"/>
      </w:rPr>
    </w:lvl>
    <w:lvl w:ilvl="6" w:tplc="04270001" w:tentative="1">
      <w:start w:val="1"/>
      <w:numFmt w:val="bullet"/>
      <w:lvlText w:val=""/>
      <w:lvlJc w:val="left"/>
      <w:pPr>
        <w:ind w:left="7920" w:hanging="360"/>
      </w:pPr>
      <w:rPr>
        <w:rFonts w:ascii="Symbol" w:hAnsi="Symbol" w:hint="default"/>
      </w:rPr>
    </w:lvl>
    <w:lvl w:ilvl="7" w:tplc="04270003" w:tentative="1">
      <w:start w:val="1"/>
      <w:numFmt w:val="bullet"/>
      <w:lvlText w:val="o"/>
      <w:lvlJc w:val="left"/>
      <w:pPr>
        <w:ind w:left="8640" w:hanging="360"/>
      </w:pPr>
      <w:rPr>
        <w:rFonts w:ascii="Courier New" w:hAnsi="Courier New" w:cs="Courier New" w:hint="default"/>
      </w:rPr>
    </w:lvl>
    <w:lvl w:ilvl="8" w:tplc="04270005" w:tentative="1">
      <w:start w:val="1"/>
      <w:numFmt w:val="bullet"/>
      <w:lvlText w:val=""/>
      <w:lvlJc w:val="left"/>
      <w:pPr>
        <w:ind w:left="9360" w:hanging="360"/>
      </w:pPr>
      <w:rPr>
        <w:rFonts w:ascii="Wingdings" w:hAnsi="Wingdings" w:hint="default"/>
      </w:rPr>
    </w:lvl>
  </w:abstractNum>
  <w:abstractNum w:abstractNumId="3" w15:restartNumberingAfterBreak="0">
    <w:nsid w:val="0D9D6EAB"/>
    <w:multiLevelType w:val="hybridMultilevel"/>
    <w:tmpl w:val="5FF84762"/>
    <w:lvl w:ilvl="0" w:tplc="A9D607BE">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3ED06CB"/>
    <w:multiLevelType w:val="hybridMultilevel"/>
    <w:tmpl w:val="3AAEA91E"/>
    <w:lvl w:ilvl="0" w:tplc="E98089B4">
      <w:numFmt w:val="bullet"/>
      <w:lvlText w:val=""/>
      <w:lvlJc w:val="left"/>
      <w:pPr>
        <w:ind w:left="786" w:hanging="360"/>
      </w:pPr>
      <w:rPr>
        <w:rFonts w:ascii="Symbol" w:eastAsiaTheme="minorHAnsi" w:hAnsi="Symbol" w:cstheme="minorBidi" w:hint="default"/>
      </w:rPr>
    </w:lvl>
    <w:lvl w:ilvl="1" w:tplc="04270003" w:tentative="1">
      <w:start w:val="1"/>
      <w:numFmt w:val="bullet"/>
      <w:lvlText w:val="o"/>
      <w:lvlJc w:val="left"/>
      <w:pPr>
        <w:ind w:left="1506" w:hanging="360"/>
      </w:pPr>
      <w:rPr>
        <w:rFonts w:ascii="Courier New" w:hAnsi="Courier New" w:cs="Courier New" w:hint="default"/>
      </w:rPr>
    </w:lvl>
    <w:lvl w:ilvl="2" w:tplc="04270005" w:tentative="1">
      <w:start w:val="1"/>
      <w:numFmt w:val="bullet"/>
      <w:lvlText w:val=""/>
      <w:lvlJc w:val="left"/>
      <w:pPr>
        <w:ind w:left="2226" w:hanging="360"/>
      </w:pPr>
      <w:rPr>
        <w:rFonts w:ascii="Wingdings" w:hAnsi="Wingdings" w:hint="default"/>
      </w:rPr>
    </w:lvl>
    <w:lvl w:ilvl="3" w:tplc="04270001" w:tentative="1">
      <w:start w:val="1"/>
      <w:numFmt w:val="bullet"/>
      <w:lvlText w:val=""/>
      <w:lvlJc w:val="left"/>
      <w:pPr>
        <w:ind w:left="2946" w:hanging="360"/>
      </w:pPr>
      <w:rPr>
        <w:rFonts w:ascii="Symbol" w:hAnsi="Symbol" w:hint="default"/>
      </w:rPr>
    </w:lvl>
    <w:lvl w:ilvl="4" w:tplc="04270003" w:tentative="1">
      <w:start w:val="1"/>
      <w:numFmt w:val="bullet"/>
      <w:lvlText w:val="o"/>
      <w:lvlJc w:val="left"/>
      <w:pPr>
        <w:ind w:left="3666" w:hanging="360"/>
      </w:pPr>
      <w:rPr>
        <w:rFonts w:ascii="Courier New" w:hAnsi="Courier New" w:cs="Courier New" w:hint="default"/>
      </w:rPr>
    </w:lvl>
    <w:lvl w:ilvl="5" w:tplc="04270005" w:tentative="1">
      <w:start w:val="1"/>
      <w:numFmt w:val="bullet"/>
      <w:lvlText w:val=""/>
      <w:lvlJc w:val="left"/>
      <w:pPr>
        <w:ind w:left="4386" w:hanging="360"/>
      </w:pPr>
      <w:rPr>
        <w:rFonts w:ascii="Wingdings" w:hAnsi="Wingdings" w:hint="default"/>
      </w:rPr>
    </w:lvl>
    <w:lvl w:ilvl="6" w:tplc="04270001" w:tentative="1">
      <w:start w:val="1"/>
      <w:numFmt w:val="bullet"/>
      <w:lvlText w:val=""/>
      <w:lvlJc w:val="left"/>
      <w:pPr>
        <w:ind w:left="5106" w:hanging="360"/>
      </w:pPr>
      <w:rPr>
        <w:rFonts w:ascii="Symbol" w:hAnsi="Symbol" w:hint="default"/>
      </w:rPr>
    </w:lvl>
    <w:lvl w:ilvl="7" w:tplc="04270003" w:tentative="1">
      <w:start w:val="1"/>
      <w:numFmt w:val="bullet"/>
      <w:lvlText w:val="o"/>
      <w:lvlJc w:val="left"/>
      <w:pPr>
        <w:ind w:left="5826" w:hanging="360"/>
      </w:pPr>
      <w:rPr>
        <w:rFonts w:ascii="Courier New" w:hAnsi="Courier New" w:cs="Courier New" w:hint="default"/>
      </w:rPr>
    </w:lvl>
    <w:lvl w:ilvl="8" w:tplc="04270005" w:tentative="1">
      <w:start w:val="1"/>
      <w:numFmt w:val="bullet"/>
      <w:lvlText w:val=""/>
      <w:lvlJc w:val="left"/>
      <w:pPr>
        <w:ind w:left="6546" w:hanging="360"/>
      </w:pPr>
      <w:rPr>
        <w:rFonts w:ascii="Wingdings" w:hAnsi="Wingdings" w:hint="default"/>
      </w:rPr>
    </w:lvl>
  </w:abstractNum>
  <w:abstractNum w:abstractNumId="5" w15:restartNumberingAfterBreak="0">
    <w:nsid w:val="29247ED2"/>
    <w:multiLevelType w:val="hybridMultilevel"/>
    <w:tmpl w:val="42CE4E98"/>
    <w:lvl w:ilvl="0" w:tplc="6AFE336C">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6" w15:restartNumberingAfterBreak="0">
    <w:nsid w:val="2DBC3746"/>
    <w:multiLevelType w:val="multilevel"/>
    <w:tmpl w:val="AA6ED07A"/>
    <w:lvl w:ilvl="0">
      <w:start w:val="1"/>
      <w:numFmt w:val="decimal"/>
      <w:lvlText w:val="%1)"/>
      <w:lvlJc w:val="left"/>
      <w:pPr>
        <w:ind w:left="360" w:hanging="360"/>
      </w:pPr>
      <w:rPr>
        <w:rFonts w:hint="default"/>
        <w:b/>
        <w:bCs/>
        <w:strike w:val="0"/>
      </w:rPr>
    </w:lvl>
    <w:lvl w:ilvl="1">
      <w:start w:val="1"/>
      <w:numFmt w:val="lowerLetter"/>
      <w:lvlText w:val="%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74354E"/>
    <w:multiLevelType w:val="hybridMultilevel"/>
    <w:tmpl w:val="76C28172"/>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34A83F8A"/>
    <w:multiLevelType w:val="hybridMultilevel"/>
    <w:tmpl w:val="FB94DF1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7946EB7"/>
    <w:multiLevelType w:val="hybridMultilevel"/>
    <w:tmpl w:val="7AB84032"/>
    <w:lvl w:ilvl="0" w:tplc="04270005">
      <w:start w:val="1"/>
      <w:numFmt w:val="bullet"/>
      <w:lvlText w:val=""/>
      <w:lvlJc w:val="left"/>
      <w:pPr>
        <w:ind w:left="1080" w:hanging="360"/>
      </w:pPr>
      <w:rPr>
        <w:rFonts w:ascii="Wingdings" w:hAnsi="Wingding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85716E8"/>
    <w:multiLevelType w:val="hybridMultilevel"/>
    <w:tmpl w:val="42CE4E98"/>
    <w:lvl w:ilvl="0" w:tplc="6AFE336C">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1" w15:restartNumberingAfterBreak="0">
    <w:nsid w:val="3DAF2597"/>
    <w:multiLevelType w:val="hybridMultilevel"/>
    <w:tmpl w:val="A87C2DB6"/>
    <w:lvl w:ilvl="0" w:tplc="DCD6A716">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09B180C"/>
    <w:multiLevelType w:val="hybridMultilevel"/>
    <w:tmpl w:val="57326F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5ACE49D2"/>
    <w:multiLevelType w:val="multilevel"/>
    <w:tmpl w:val="8C74B38C"/>
    <w:lvl w:ilvl="0">
      <w:start w:val="1"/>
      <w:numFmt w:val="bullet"/>
      <w:lvlText w:val=""/>
      <w:lvlJc w:val="left"/>
      <w:pPr>
        <w:ind w:left="360" w:hanging="360"/>
      </w:pPr>
      <w:rPr>
        <w:rFonts w:ascii="Symbol" w:hAnsi="Symbol" w:hint="default"/>
        <w:b/>
        <w:bCs/>
        <w:strike w:val="0"/>
      </w:rPr>
    </w:lvl>
    <w:lvl w:ilvl="1">
      <w:start w:val="1"/>
      <w:numFmt w:val="lowerLetter"/>
      <w:lvlText w:val="%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D5102E8"/>
    <w:multiLevelType w:val="hybridMultilevel"/>
    <w:tmpl w:val="7CECE8D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5D36C13"/>
    <w:multiLevelType w:val="hybridMultilevel"/>
    <w:tmpl w:val="CDE41FB2"/>
    <w:lvl w:ilvl="0" w:tplc="0427000F">
      <w:start w:val="1"/>
      <w:numFmt w:val="decimal"/>
      <w:lvlText w:val="%1."/>
      <w:lvlJc w:val="left"/>
      <w:pPr>
        <w:ind w:left="1146" w:hanging="360"/>
      </w:p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16" w15:restartNumberingAfterBreak="0">
    <w:nsid w:val="76D06C7E"/>
    <w:multiLevelType w:val="multilevel"/>
    <w:tmpl w:val="C3BEDB1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71E1809"/>
    <w:multiLevelType w:val="hybridMultilevel"/>
    <w:tmpl w:val="EEB42622"/>
    <w:lvl w:ilvl="0" w:tplc="1550FFEE">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8" w15:restartNumberingAfterBreak="0">
    <w:nsid w:val="7D1F4FD6"/>
    <w:multiLevelType w:val="hybridMultilevel"/>
    <w:tmpl w:val="EEB42622"/>
    <w:lvl w:ilvl="0" w:tplc="1550FFEE">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9" w15:restartNumberingAfterBreak="0">
    <w:nsid w:val="7D904565"/>
    <w:multiLevelType w:val="hybridMultilevel"/>
    <w:tmpl w:val="05063126"/>
    <w:lvl w:ilvl="0" w:tplc="DCD6A716">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49793613">
    <w:abstractNumId w:val="16"/>
  </w:num>
  <w:num w:numId="2" w16cid:durableId="1306934639">
    <w:abstractNumId w:val="8"/>
  </w:num>
  <w:num w:numId="3" w16cid:durableId="853037626">
    <w:abstractNumId w:val="7"/>
  </w:num>
  <w:num w:numId="4" w16cid:durableId="2146114506">
    <w:abstractNumId w:val="5"/>
  </w:num>
  <w:num w:numId="5" w16cid:durableId="812720284">
    <w:abstractNumId w:val="1"/>
  </w:num>
  <w:num w:numId="6" w16cid:durableId="868252617">
    <w:abstractNumId w:val="10"/>
  </w:num>
  <w:num w:numId="7" w16cid:durableId="2046252425">
    <w:abstractNumId w:val="17"/>
  </w:num>
  <w:num w:numId="8" w16cid:durableId="1120875176">
    <w:abstractNumId w:val="18"/>
  </w:num>
  <w:num w:numId="9" w16cid:durableId="2045475570">
    <w:abstractNumId w:val="3"/>
  </w:num>
  <w:num w:numId="10" w16cid:durableId="1947106229">
    <w:abstractNumId w:val="11"/>
  </w:num>
  <w:num w:numId="11" w16cid:durableId="561796461">
    <w:abstractNumId w:val="19"/>
  </w:num>
  <w:num w:numId="12" w16cid:durableId="885026613">
    <w:abstractNumId w:val="2"/>
  </w:num>
  <w:num w:numId="13" w16cid:durableId="570894179">
    <w:abstractNumId w:val="4"/>
  </w:num>
  <w:num w:numId="14" w16cid:durableId="1649818459">
    <w:abstractNumId w:val="12"/>
  </w:num>
  <w:num w:numId="15" w16cid:durableId="2016876786">
    <w:abstractNumId w:val="15"/>
  </w:num>
  <w:num w:numId="16" w16cid:durableId="999312045">
    <w:abstractNumId w:val="6"/>
  </w:num>
  <w:num w:numId="17" w16cid:durableId="1558004600">
    <w:abstractNumId w:val="13"/>
  </w:num>
  <w:num w:numId="18" w16cid:durableId="1868105525">
    <w:abstractNumId w:val="14"/>
  </w:num>
  <w:num w:numId="19" w16cid:durableId="103965608">
    <w:abstractNumId w:val="9"/>
  </w:num>
  <w:num w:numId="20" w16cid:durableId="66088829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onatas Pučekas">
    <w15:presenceInfo w15:providerId="AD" w15:userId="S::Donatas.Pucekas@eso.lt::4d0f532d-0490-4f23-8cb3-d53fe150a0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34A"/>
    <w:rsid w:val="000002D3"/>
    <w:rsid w:val="00010496"/>
    <w:rsid w:val="00015750"/>
    <w:rsid w:val="00027E35"/>
    <w:rsid w:val="00027FB0"/>
    <w:rsid w:val="0003509A"/>
    <w:rsid w:val="0004047E"/>
    <w:rsid w:val="00040ADB"/>
    <w:rsid w:val="000441C6"/>
    <w:rsid w:val="000455A8"/>
    <w:rsid w:val="00050B20"/>
    <w:rsid w:val="0005358F"/>
    <w:rsid w:val="00055B4E"/>
    <w:rsid w:val="00056D83"/>
    <w:rsid w:val="00057DAD"/>
    <w:rsid w:val="00065A6D"/>
    <w:rsid w:val="00067990"/>
    <w:rsid w:val="00070B3C"/>
    <w:rsid w:val="00070E41"/>
    <w:rsid w:val="000741CB"/>
    <w:rsid w:val="000758DF"/>
    <w:rsid w:val="00075CFC"/>
    <w:rsid w:val="000835EA"/>
    <w:rsid w:val="00083E97"/>
    <w:rsid w:val="00085D3D"/>
    <w:rsid w:val="0009163A"/>
    <w:rsid w:val="00091803"/>
    <w:rsid w:val="00093D36"/>
    <w:rsid w:val="000A071D"/>
    <w:rsid w:val="000A1C6D"/>
    <w:rsid w:val="000B16B9"/>
    <w:rsid w:val="000B28A9"/>
    <w:rsid w:val="000B3520"/>
    <w:rsid w:val="000B3C2C"/>
    <w:rsid w:val="000B4941"/>
    <w:rsid w:val="000C1A1D"/>
    <w:rsid w:val="000C256C"/>
    <w:rsid w:val="000C405A"/>
    <w:rsid w:val="000D0548"/>
    <w:rsid w:val="000D7D2D"/>
    <w:rsid w:val="000E128D"/>
    <w:rsid w:val="000E18DA"/>
    <w:rsid w:val="000E1A1F"/>
    <w:rsid w:val="000E614B"/>
    <w:rsid w:val="000E732C"/>
    <w:rsid w:val="000F15DE"/>
    <w:rsid w:val="000F3CAD"/>
    <w:rsid w:val="000F53FD"/>
    <w:rsid w:val="000F6010"/>
    <w:rsid w:val="00100FC4"/>
    <w:rsid w:val="001026AE"/>
    <w:rsid w:val="001043B7"/>
    <w:rsid w:val="00105389"/>
    <w:rsid w:val="00105DC0"/>
    <w:rsid w:val="00106D98"/>
    <w:rsid w:val="00110920"/>
    <w:rsid w:val="001161F2"/>
    <w:rsid w:val="00122B44"/>
    <w:rsid w:val="00126E8B"/>
    <w:rsid w:val="001330C2"/>
    <w:rsid w:val="00141521"/>
    <w:rsid w:val="00142688"/>
    <w:rsid w:val="0014387F"/>
    <w:rsid w:val="001442A5"/>
    <w:rsid w:val="001479E8"/>
    <w:rsid w:val="001535CB"/>
    <w:rsid w:val="00154773"/>
    <w:rsid w:val="00155E67"/>
    <w:rsid w:val="0015610A"/>
    <w:rsid w:val="00156B98"/>
    <w:rsid w:val="001615B8"/>
    <w:rsid w:val="00167AFB"/>
    <w:rsid w:val="001826EE"/>
    <w:rsid w:val="00182E3D"/>
    <w:rsid w:val="00186B41"/>
    <w:rsid w:val="0019060D"/>
    <w:rsid w:val="00191B50"/>
    <w:rsid w:val="00192AC4"/>
    <w:rsid w:val="001948F1"/>
    <w:rsid w:val="00196981"/>
    <w:rsid w:val="00197F87"/>
    <w:rsid w:val="001A3C78"/>
    <w:rsid w:val="001B32E6"/>
    <w:rsid w:val="001B36AF"/>
    <w:rsid w:val="001B520A"/>
    <w:rsid w:val="001C4E85"/>
    <w:rsid w:val="001C6CEE"/>
    <w:rsid w:val="001D4DD6"/>
    <w:rsid w:val="001D7CBE"/>
    <w:rsid w:val="001E13FE"/>
    <w:rsid w:val="001E2576"/>
    <w:rsid w:val="001F0853"/>
    <w:rsid w:val="001F0B2D"/>
    <w:rsid w:val="001F0E27"/>
    <w:rsid w:val="001F1818"/>
    <w:rsid w:val="001F3222"/>
    <w:rsid w:val="001F4E40"/>
    <w:rsid w:val="001F634B"/>
    <w:rsid w:val="00200657"/>
    <w:rsid w:val="00211146"/>
    <w:rsid w:val="00211582"/>
    <w:rsid w:val="002158A2"/>
    <w:rsid w:val="00215DEC"/>
    <w:rsid w:val="00217C1C"/>
    <w:rsid w:val="00221C40"/>
    <w:rsid w:val="002226E6"/>
    <w:rsid w:val="00232489"/>
    <w:rsid w:val="00242FF4"/>
    <w:rsid w:val="00244899"/>
    <w:rsid w:val="00254243"/>
    <w:rsid w:val="0025643D"/>
    <w:rsid w:val="00260528"/>
    <w:rsid w:val="00264939"/>
    <w:rsid w:val="00270D0C"/>
    <w:rsid w:val="00270E68"/>
    <w:rsid w:val="00275C93"/>
    <w:rsid w:val="0027675D"/>
    <w:rsid w:val="002823BD"/>
    <w:rsid w:val="00283BB9"/>
    <w:rsid w:val="0028503F"/>
    <w:rsid w:val="00286B7E"/>
    <w:rsid w:val="002872FE"/>
    <w:rsid w:val="00292EF3"/>
    <w:rsid w:val="002A4AD5"/>
    <w:rsid w:val="002B0707"/>
    <w:rsid w:val="002B4C99"/>
    <w:rsid w:val="002B5D7A"/>
    <w:rsid w:val="002C1FD4"/>
    <w:rsid w:val="002C40EF"/>
    <w:rsid w:val="002D0676"/>
    <w:rsid w:val="002D0F68"/>
    <w:rsid w:val="002D19D4"/>
    <w:rsid w:val="002D3A68"/>
    <w:rsid w:val="002D6A43"/>
    <w:rsid w:val="002E000A"/>
    <w:rsid w:val="002E1F05"/>
    <w:rsid w:val="002E2922"/>
    <w:rsid w:val="002E4418"/>
    <w:rsid w:val="002E46EA"/>
    <w:rsid w:val="002E6E66"/>
    <w:rsid w:val="003174FB"/>
    <w:rsid w:val="00322BF4"/>
    <w:rsid w:val="003249FC"/>
    <w:rsid w:val="00333124"/>
    <w:rsid w:val="0033435D"/>
    <w:rsid w:val="00335C38"/>
    <w:rsid w:val="003415A2"/>
    <w:rsid w:val="0034215F"/>
    <w:rsid w:val="003428CC"/>
    <w:rsid w:val="00345970"/>
    <w:rsid w:val="003555ED"/>
    <w:rsid w:val="0035704C"/>
    <w:rsid w:val="00357244"/>
    <w:rsid w:val="003654E7"/>
    <w:rsid w:val="003668B9"/>
    <w:rsid w:val="0037095A"/>
    <w:rsid w:val="00377ED7"/>
    <w:rsid w:val="00385517"/>
    <w:rsid w:val="00386595"/>
    <w:rsid w:val="00387A66"/>
    <w:rsid w:val="00387E30"/>
    <w:rsid w:val="0039042B"/>
    <w:rsid w:val="003A1DA0"/>
    <w:rsid w:val="003A4280"/>
    <w:rsid w:val="003C4AC0"/>
    <w:rsid w:val="003D0A91"/>
    <w:rsid w:val="003D4593"/>
    <w:rsid w:val="003E1CFD"/>
    <w:rsid w:val="003E4020"/>
    <w:rsid w:val="003F434A"/>
    <w:rsid w:val="004029E6"/>
    <w:rsid w:val="00406937"/>
    <w:rsid w:val="00407194"/>
    <w:rsid w:val="004113A0"/>
    <w:rsid w:val="00414884"/>
    <w:rsid w:val="00414DEB"/>
    <w:rsid w:val="004154DA"/>
    <w:rsid w:val="00416CDD"/>
    <w:rsid w:val="00423383"/>
    <w:rsid w:val="00426886"/>
    <w:rsid w:val="0043548E"/>
    <w:rsid w:val="00435749"/>
    <w:rsid w:val="004410B9"/>
    <w:rsid w:val="00447260"/>
    <w:rsid w:val="00450E58"/>
    <w:rsid w:val="0045239C"/>
    <w:rsid w:val="00453529"/>
    <w:rsid w:val="0045627E"/>
    <w:rsid w:val="00456B31"/>
    <w:rsid w:val="004575FB"/>
    <w:rsid w:val="00457DFC"/>
    <w:rsid w:val="0046669F"/>
    <w:rsid w:val="004666B5"/>
    <w:rsid w:val="00466CD1"/>
    <w:rsid w:val="004701F2"/>
    <w:rsid w:val="00472A59"/>
    <w:rsid w:val="00480461"/>
    <w:rsid w:val="00481158"/>
    <w:rsid w:val="00486177"/>
    <w:rsid w:val="0049044F"/>
    <w:rsid w:val="004923EA"/>
    <w:rsid w:val="004A35F8"/>
    <w:rsid w:val="004B63BE"/>
    <w:rsid w:val="004C0948"/>
    <w:rsid w:val="004C1107"/>
    <w:rsid w:val="004C3762"/>
    <w:rsid w:val="004D3350"/>
    <w:rsid w:val="004D6A61"/>
    <w:rsid w:val="004E257D"/>
    <w:rsid w:val="004F1E79"/>
    <w:rsid w:val="004F2300"/>
    <w:rsid w:val="004F25F9"/>
    <w:rsid w:val="004F5F7B"/>
    <w:rsid w:val="004F7461"/>
    <w:rsid w:val="00516D31"/>
    <w:rsid w:val="0052560D"/>
    <w:rsid w:val="00533FFC"/>
    <w:rsid w:val="005345AA"/>
    <w:rsid w:val="00537D25"/>
    <w:rsid w:val="005509E9"/>
    <w:rsid w:val="005525F6"/>
    <w:rsid w:val="00557697"/>
    <w:rsid w:val="005609C3"/>
    <w:rsid w:val="00563BDF"/>
    <w:rsid w:val="005655E8"/>
    <w:rsid w:val="00567C37"/>
    <w:rsid w:val="00573825"/>
    <w:rsid w:val="00573B4A"/>
    <w:rsid w:val="0057488A"/>
    <w:rsid w:val="00580BE5"/>
    <w:rsid w:val="00581FB7"/>
    <w:rsid w:val="005A6D7B"/>
    <w:rsid w:val="005B0485"/>
    <w:rsid w:val="005B6AF7"/>
    <w:rsid w:val="005C0F69"/>
    <w:rsid w:val="005C5BBF"/>
    <w:rsid w:val="005D2BDF"/>
    <w:rsid w:val="005D487F"/>
    <w:rsid w:val="005D62F9"/>
    <w:rsid w:val="005D6577"/>
    <w:rsid w:val="005E0532"/>
    <w:rsid w:val="005E3185"/>
    <w:rsid w:val="005E6E97"/>
    <w:rsid w:val="005F238D"/>
    <w:rsid w:val="005F29C2"/>
    <w:rsid w:val="005F5F8A"/>
    <w:rsid w:val="005F69D4"/>
    <w:rsid w:val="00600E82"/>
    <w:rsid w:val="0060173E"/>
    <w:rsid w:val="0060317E"/>
    <w:rsid w:val="00604C81"/>
    <w:rsid w:val="00613D2E"/>
    <w:rsid w:val="00614CC2"/>
    <w:rsid w:val="00631477"/>
    <w:rsid w:val="00633813"/>
    <w:rsid w:val="00637DBE"/>
    <w:rsid w:val="00640D6B"/>
    <w:rsid w:val="00657C5A"/>
    <w:rsid w:val="00660964"/>
    <w:rsid w:val="00664EE2"/>
    <w:rsid w:val="00676FFE"/>
    <w:rsid w:val="00685E74"/>
    <w:rsid w:val="006955A5"/>
    <w:rsid w:val="006974DA"/>
    <w:rsid w:val="006A3A62"/>
    <w:rsid w:val="006A3DD6"/>
    <w:rsid w:val="006A523B"/>
    <w:rsid w:val="006A6BF3"/>
    <w:rsid w:val="006B290B"/>
    <w:rsid w:val="006C0639"/>
    <w:rsid w:val="006C4C26"/>
    <w:rsid w:val="006C7F4B"/>
    <w:rsid w:val="006D377F"/>
    <w:rsid w:val="006D6656"/>
    <w:rsid w:val="006E1B18"/>
    <w:rsid w:val="006E6E15"/>
    <w:rsid w:val="006F101F"/>
    <w:rsid w:val="006F1599"/>
    <w:rsid w:val="006F30F5"/>
    <w:rsid w:val="006F5BFF"/>
    <w:rsid w:val="006F66E1"/>
    <w:rsid w:val="006F740B"/>
    <w:rsid w:val="007101A1"/>
    <w:rsid w:val="00710DC4"/>
    <w:rsid w:val="00712DFA"/>
    <w:rsid w:val="00723505"/>
    <w:rsid w:val="00726886"/>
    <w:rsid w:val="0072691B"/>
    <w:rsid w:val="00727161"/>
    <w:rsid w:val="007321E9"/>
    <w:rsid w:val="00732ABC"/>
    <w:rsid w:val="00740948"/>
    <w:rsid w:val="00752C21"/>
    <w:rsid w:val="007574C9"/>
    <w:rsid w:val="00765F00"/>
    <w:rsid w:val="00773284"/>
    <w:rsid w:val="00777755"/>
    <w:rsid w:val="00780440"/>
    <w:rsid w:val="00780CC7"/>
    <w:rsid w:val="00796063"/>
    <w:rsid w:val="007A1B4E"/>
    <w:rsid w:val="007A29C4"/>
    <w:rsid w:val="007A3C2A"/>
    <w:rsid w:val="007B0130"/>
    <w:rsid w:val="007B19EC"/>
    <w:rsid w:val="007B5402"/>
    <w:rsid w:val="007C00B2"/>
    <w:rsid w:val="007C182C"/>
    <w:rsid w:val="007C2403"/>
    <w:rsid w:val="007C4776"/>
    <w:rsid w:val="007E248E"/>
    <w:rsid w:val="007E36CD"/>
    <w:rsid w:val="007F0AF3"/>
    <w:rsid w:val="007F4167"/>
    <w:rsid w:val="007F6996"/>
    <w:rsid w:val="007F72B2"/>
    <w:rsid w:val="007F7920"/>
    <w:rsid w:val="007F7AD0"/>
    <w:rsid w:val="008070B9"/>
    <w:rsid w:val="00807EDE"/>
    <w:rsid w:val="00812CC5"/>
    <w:rsid w:val="008209AA"/>
    <w:rsid w:val="008300AE"/>
    <w:rsid w:val="00844726"/>
    <w:rsid w:val="00853C9B"/>
    <w:rsid w:val="00854034"/>
    <w:rsid w:val="0085552C"/>
    <w:rsid w:val="00857367"/>
    <w:rsid w:val="00861897"/>
    <w:rsid w:val="00862813"/>
    <w:rsid w:val="008702AB"/>
    <w:rsid w:val="0088393E"/>
    <w:rsid w:val="008959CE"/>
    <w:rsid w:val="008A0281"/>
    <w:rsid w:val="008A1B9A"/>
    <w:rsid w:val="008B695B"/>
    <w:rsid w:val="008C0A4E"/>
    <w:rsid w:val="008C0F77"/>
    <w:rsid w:val="008C3A0D"/>
    <w:rsid w:val="008D2340"/>
    <w:rsid w:val="008D4A26"/>
    <w:rsid w:val="008D6E29"/>
    <w:rsid w:val="008E3146"/>
    <w:rsid w:val="008E7CA9"/>
    <w:rsid w:val="008E7F60"/>
    <w:rsid w:val="008F44DB"/>
    <w:rsid w:val="008F46B0"/>
    <w:rsid w:val="008F6291"/>
    <w:rsid w:val="008F78E3"/>
    <w:rsid w:val="00905AF4"/>
    <w:rsid w:val="0091223B"/>
    <w:rsid w:val="00912816"/>
    <w:rsid w:val="00912AD4"/>
    <w:rsid w:val="00915C8B"/>
    <w:rsid w:val="00917FC9"/>
    <w:rsid w:val="00920A1E"/>
    <w:rsid w:val="00923491"/>
    <w:rsid w:val="00925937"/>
    <w:rsid w:val="009273CF"/>
    <w:rsid w:val="009433A7"/>
    <w:rsid w:val="00952E47"/>
    <w:rsid w:val="009617CA"/>
    <w:rsid w:val="00962060"/>
    <w:rsid w:val="00964464"/>
    <w:rsid w:val="00966291"/>
    <w:rsid w:val="00976FFD"/>
    <w:rsid w:val="009922D0"/>
    <w:rsid w:val="0099251E"/>
    <w:rsid w:val="009A2031"/>
    <w:rsid w:val="009B0879"/>
    <w:rsid w:val="009B2490"/>
    <w:rsid w:val="009B2AE0"/>
    <w:rsid w:val="009B6178"/>
    <w:rsid w:val="009C2292"/>
    <w:rsid w:val="009C29E2"/>
    <w:rsid w:val="009C6308"/>
    <w:rsid w:val="009C7FE9"/>
    <w:rsid w:val="009D1C74"/>
    <w:rsid w:val="009D57B7"/>
    <w:rsid w:val="009D7671"/>
    <w:rsid w:val="009E077C"/>
    <w:rsid w:val="009E31DF"/>
    <w:rsid w:val="009E65BD"/>
    <w:rsid w:val="009F23CC"/>
    <w:rsid w:val="009F564C"/>
    <w:rsid w:val="009F5E4B"/>
    <w:rsid w:val="00A02A60"/>
    <w:rsid w:val="00A116B1"/>
    <w:rsid w:val="00A11EDA"/>
    <w:rsid w:val="00A1213D"/>
    <w:rsid w:val="00A12830"/>
    <w:rsid w:val="00A15E83"/>
    <w:rsid w:val="00A2326A"/>
    <w:rsid w:val="00A24792"/>
    <w:rsid w:val="00A31998"/>
    <w:rsid w:val="00A423F0"/>
    <w:rsid w:val="00A43CE0"/>
    <w:rsid w:val="00A547F2"/>
    <w:rsid w:val="00A57675"/>
    <w:rsid w:val="00A66622"/>
    <w:rsid w:val="00A67849"/>
    <w:rsid w:val="00A67E51"/>
    <w:rsid w:val="00A7345D"/>
    <w:rsid w:val="00A76547"/>
    <w:rsid w:val="00A842B6"/>
    <w:rsid w:val="00A85042"/>
    <w:rsid w:val="00A90AE8"/>
    <w:rsid w:val="00A90CA9"/>
    <w:rsid w:val="00A95807"/>
    <w:rsid w:val="00A95C07"/>
    <w:rsid w:val="00A96C12"/>
    <w:rsid w:val="00AA2B37"/>
    <w:rsid w:val="00AA6469"/>
    <w:rsid w:val="00AA6A1A"/>
    <w:rsid w:val="00AA7FBF"/>
    <w:rsid w:val="00AB29CC"/>
    <w:rsid w:val="00AB3A72"/>
    <w:rsid w:val="00AB4BDC"/>
    <w:rsid w:val="00AC0481"/>
    <w:rsid w:val="00AC38DC"/>
    <w:rsid w:val="00AC44EE"/>
    <w:rsid w:val="00AD136D"/>
    <w:rsid w:val="00AE204F"/>
    <w:rsid w:val="00AE2CC1"/>
    <w:rsid w:val="00AF3CCB"/>
    <w:rsid w:val="00AF61B9"/>
    <w:rsid w:val="00AF622B"/>
    <w:rsid w:val="00AF76FD"/>
    <w:rsid w:val="00B0167F"/>
    <w:rsid w:val="00B02EA1"/>
    <w:rsid w:val="00B032AF"/>
    <w:rsid w:val="00B03BC0"/>
    <w:rsid w:val="00B20CC7"/>
    <w:rsid w:val="00B23374"/>
    <w:rsid w:val="00B2483F"/>
    <w:rsid w:val="00B32FA4"/>
    <w:rsid w:val="00B342B5"/>
    <w:rsid w:val="00B379CB"/>
    <w:rsid w:val="00B42EC0"/>
    <w:rsid w:val="00B465A1"/>
    <w:rsid w:val="00B5480A"/>
    <w:rsid w:val="00B600B2"/>
    <w:rsid w:val="00B66634"/>
    <w:rsid w:val="00B66E18"/>
    <w:rsid w:val="00B70535"/>
    <w:rsid w:val="00B91836"/>
    <w:rsid w:val="00B97BCF"/>
    <w:rsid w:val="00BA19CE"/>
    <w:rsid w:val="00BA64B9"/>
    <w:rsid w:val="00BA705C"/>
    <w:rsid w:val="00BB789A"/>
    <w:rsid w:val="00BB78F2"/>
    <w:rsid w:val="00BB7E37"/>
    <w:rsid w:val="00BC0C7D"/>
    <w:rsid w:val="00BD05E0"/>
    <w:rsid w:val="00BD3429"/>
    <w:rsid w:val="00BD43C5"/>
    <w:rsid w:val="00BD5972"/>
    <w:rsid w:val="00BE0F32"/>
    <w:rsid w:val="00BF41B8"/>
    <w:rsid w:val="00C01EC7"/>
    <w:rsid w:val="00C047D1"/>
    <w:rsid w:val="00C06911"/>
    <w:rsid w:val="00C159AF"/>
    <w:rsid w:val="00C176BF"/>
    <w:rsid w:val="00C206C3"/>
    <w:rsid w:val="00C20FC8"/>
    <w:rsid w:val="00C25B3D"/>
    <w:rsid w:val="00C32709"/>
    <w:rsid w:val="00C377AA"/>
    <w:rsid w:val="00C401D8"/>
    <w:rsid w:val="00C4136A"/>
    <w:rsid w:val="00C43807"/>
    <w:rsid w:val="00C4482F"/>
    <w:rsid w:val="00C51499"/>
    <w:rsid w:val="00C57709"/>
    <w:rsid w:val="00C62D83"/>
    <w:rsid w:val="00C67603"/>
    <w:rsid w:val="00C728C8"/>
    <w:rsid w:val="00C74879"/>
    <w:rsid w:val="00C75C2C"/>
    <w:rsid w:val="00C83268"/>
    <w:rsid w:val="00C867BF"/>
    <w:rsid w:val="00CA002F"/>
    <w:rsid w:val="00CA6F34"/>
    <w:rsid w:val="00CB5434"/>
    <w:rsid w:val="00CE3734"/>
    <w:rsid w:val="00CE42D4"/>
    <w:rsid w:val="00CE5129"/>
    <w:rsid w:val="00CF29C0"/>
    <w:rsid w:val="00D00851"/>
    <w:rsid w:val="00D023DA"/>
    <w:rsid w:val="00D068E6"/>
    <w:rsid w:val="00D071BB"/>
    <w:rsid w:val="00D10E11"/>
    <w:rsid w:val="00D138B3"/>
    <w:rsid w:val="00D15180"/>
    <w:rsid w:val="00D201AC"/>
    <w:rsid w:val="00D208E4"/>
    <w:rsid w:val="00D20AAE"/>
    <w:rsid w:val="00D20B0C"/>
    <w:rsid w:val="00D2385F"/>
    <w:rsid w:val="00D23AE9"/>
    <w:rsid w:val="00D26287"/>
    <w:rsid w:val="00D3568C"/>
    <w:rsid w:val="00D4361F"/>
    <w:rsid w:val="00D53666"/>
    <w:rsid w:val="00D65725"/>
    <w:rsid w:val="00D66B85"/>
    <w:rsid w:val="00D70294"/>
    <w:rsid w:val="00D7262A"/>
    <w:rsid w:val="00D72A13"/>
    <w:rsid w:val="00D753E6"/>
    <w:rsid w:val="00D76AE7"/>
    <w:rsid w:val="00D81784"/>
    <w:rsid w:val="00D8402F"/>
    <w:rsid w:val="00D85623"/>
    <w:rsid w:val="00DA2B97"/>
    <w:rsid w:val="00DA3878"/>
    <w:rsid w:val="00DA3A86"/>
    <w:rsid w:val="00DA3D94"/>
    <w:rsid w:val="00DB04C8"/>
    <w:rsid w:val="00DB66BE"/>
    <w:rsid w:val="00DC2DCC"/>
    <w:rsid w:val="00DC7FC9"/>
    <w:rsid w:val="00DD02B6"/>
    <w:rsid w:val="00DD0AAB"/>
    <w:rsid w:val="00DD4FC7"/>
    <w:rsid w:val="00DD5065"/>
    <w:rsid w:val="00DD6376"/>
    <w:rsid w:val="00DD644E"/>
    <w:rsid w:val="00DD781E"/>
    <w:rsid w:val="00DE2F69"/>
    <w:rsid w:val="00DE301A"/>
    <w:rsid w:val="00DE7A84"/>
    <w:rsid w:val="00DF0AD2"/>
    <w:rsid w:val="00DF15A7"/>
    <w:rsid w:val="00DF59EE"/>
    <w:rsid w:val="00DF6807"/>
    <w:rsid w:val="00E13F64"/>
    <w:rsid w:val="00E15B76"/>
    <w:rsid w:val="00E16671"/>
    <w:rsid w:val="00E22055"/>
    <w:rsid w:val="00E223F9"/>
    <w:rsid w:val="00E25919"/>
    <w:rsid w:val="00E25DAB"/>
    <w:rsid w:val="00E26C7C"/>
    <w:rsid w:val="00E27D9E"/>
    <w:rsid w:val="00E30FCF"/>
    <w:rsid w:val="00E33631"/>
    <w:rsid w:val="00E40942"/>
    <w:rsid w:val="00E531A0"/>
    <w:rsid w:val="00E549D4"/>
    <w:rsid w:val="00E561A7"/>
    <w:rsid w:val="00E5741B"/>
    <w:rsid w:val="00E60D62"/>
    <w:rsid w:val="00E6273A"/>
    <w:rsid w:val="00E62ECF"/>
    <w:rsid w:val="00E649B2"/>
    <w:rsid w:val="00E6574D"/>
    <w:rsid w:val="00E71DEE"/>
    <w:rsid w:val="00E76966"/>
    <w:rsid w:val="00E82015"/>
    <w:rsid w:val="00E8377F"/>
    <w:rsid w:val="00E838A1"/>
    <w:rsid w:val="00E8675F"/>
    <w:rsid w:val="00E87ED0"/>
    <w:rsid w:val="00E9185C"/>
    <w:rsid w:val="00E91A56"/>
    <w:rsid w:val="00E93DC6"/>
    <w:rsid w:val="00E9587E"/>
    <w:rsid w:val="00E9665F"/>
    <w:rsid w:val="00EA0456"/>
    <w:rsid w:val="00EA0492"/>
    <w:rsid w:val="00EA5FEC"/>
    <w:rsid w:val="00EA71AB"/>
    <w:rsid w:val="00EA7BFE"/>
    <w:rsid w:val="00EB33AD"/>
    <w:rsid w:val="00EB354A"/>
    <w:rsid w:val="00EB5462"/>
    <w:rsid w:val="00EB58EF"/>
    <w:rsid w:val="00EC331E"/>
    <w:rsid w:val="00EC373C"/>
    <w:rsid w:val="00EC5077"/>
    <w:rsid w:val="00EC5FBE"/>
    <w:rsid w:val="00EC7312"/>
    <w:rsid w:val="00ED237C"/>
    <w:rsid w:val="00ED301E"/>
    <w:rsid w:val="00ED419F"/>
    <w:rsid w:val="00ED4BD8"/>
    <w:rsid w:val="00EF3791"/>
    <w:rsid w:val="00EF4865"/>
    <w:rsid w:val="00F0082A"/>
    <w:rsid w:val="00F00D6C"/>
    <w:rsid w:val="00F056A7"/>
    <w:rsid w:val="00F14821"/>
    <w:rsid w:val="00F15334"/>
    <w:rsid w:val="00F206AA"/>
    <w:rsid w:val="00F30479"/>
    <w:rsid w:val="00F32BB6"/>
    <w:rsid w:val="00F33BDE"/>
    <w:rsid w:val="00F35826"/>
    <w:rsid w:val="00F35970"/>
    <w:rsid w:val="00F40AF0"/>
    <w:rsid w:val="00F410B2"/>
    <w:rsid w:val="00F4253C"/>
    <w:rsid w:val="00F42F11"/>
    <w:rsid w:val="00F43922"/>
    <w:rsid w:val="00F44A7E"/>
    <w:rsid w:val="00F47845"/>
    <w:rsid w:val="00F50354"/>
    <w:rsid w:val="00F546A4"/>
    <w:rsid w:val="00F54D4C"/>
    <w:rsid w:val="00F56135"/>
    <w:rsid w:val="00F607EF"/>
    <w:rsid w:val="00F62A90"/>
    <w:rsid w:val="00F66319"/>
    <w:rsid w:val="00F67C0D"/>
    <w:rsid w:val="00F72A8D"/>
    <w:rsid w:val="00F7540F"/>
    <w:rsid w:val="00F762F1"/>
    <w:rsid w:val="00F8751D"/>
    <w:rsid w:val="00F90C2E"/>
    <w:rsid w:val="00F91F9E"/>
    <w:rsid w:val="00F937C4"/>
    <w:rsid w:val="00F95866"/>
    <w:rsid w:val="00F96F62"/>
    <w:rsid w:val="00F97068"/>
    <w:rsid w:val="00FA016E"/>
    <w:rsid w:val="00FA1089"/>
    <w:rsid w:val="00FA558A"/>
    <w:rsid w:val="00FA6EF4"/>
    <w:rsid w:val="00FB0736"/>
    <w:rsid w:val="00FB0817"/>
    <w:rsid w:val="00FB7A3B"/>
    <w:rsid w:val="00FB7F19"/>
    <w:rsid w:val="00FC02C1"/>
    <w:rsid w:val="00FD6788"/>
    <w:rsid w:val="00FD6ABC"/>
    <w:rsid w:val="00FD7C8F"/>
    <w:rsid w:val="00FE1A7B"/>
    <w:rsid w:val="00FE2382"/>
    <w:rsid w:val="00FF1198"/>
    <w:rsid w:val="00FF31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5DF4A6"/>
  <w15:chartTrackingRefBased/>
  <w15:docId w15:val="{9C99D7C4-33E8-49AC-B57F-3061C090E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F46B0"/>
  </w:style>
  <w:style w:type="paragraph" w:styleId="Antrat1">
    <w:name w:val="heading 1"/>
    <w:basedOn w:val="prastasis"/>
    <w:next w:val="prastasis"/>
    <w:link w:val="Antrat1Diagrama"/>
    <w:uiPriority w:val="9"/>
    <w:qFormat/>
    <w:rsid w:val="0077775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3F434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F434A"/>
  </w:style>
  <w:style w:type="paragraph" w:styleId="Porat">
    <w:name w:val="footer"/>
    <w:basedOn w:val="prastasis"/>
    <w:link w:val="PoratDiagrama"/>
    <w:uiPriority w:val="99"/>
    <w:unhideWhenUsed/>
    <w:rsid w:val="003F434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F434A"/>
  </w:style>
  <w:style w:type="paragraph" w:styleId="Sraopastraipa">
    <w:name w:val="List Paragraph"/>
    <w:aliases w:val="List not in Table"/>
    <w:basedOn w:val="prastasis"/>
    <w:link w:val="SraopastraipaDiagrama"/>
    <w:uiPriority w:val="34"/>
    <w:qFormat/>
    <w:rsid w:val="00BD43C5"/>
    <w:pPr>
      <w:ind w:left="720"/>
      <w:contextualSpacing/>
    </w:pPr>
  </w:style>
  <w:style w:type="paragraph" w:styleId="Antrat">
    <w:name w:val="caption"/>
    <w:basedOn w:val="prastasis"/>
    <w:next w:val="prastasis"/>
    <w:uiPriority w:val="35"/>
    <w:unhideWhenUsed/>
    <w:qFormat/>
    <w:rsid w:val="00F4253C"/>
    <w:pPr>
      <w:spacing w:after="200" w:line="240" w:lineRule="auto"/>
    </w:pPr>
    <w:rPr>
      <w:i/>
      <w:iCs/>
      <w:color w:val="44546A" w:themeColor="text2"/>
      <w:sz w:val="18"/>
      <w:szCs w:val="18"/>
    </w:rPr>
  </w:style>
  <w:style w:type="table" w:styleId="Lentelstinklelis">
    <w:name w:val="Table Grid"/>
    <w:basedOn w:val="prastojilentel"/>
    <w:uiPriority w:val="39"/>
    <w:rsid w:val="00560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9"/>
    <w:rsid w:val="00777755"/>
    <w:rPr>
      <w:rFonts w:asciiTheme="majorHAnsi" w:eastAsiaTheme="majorEastAsia" w:hAnsiTheme="majorHAnsi" w:cstheme="majorBidi"/>
      <w:color w:val="2E74B5" w:themeColor="accent1" w:themeShade="BF"/>
      <w:sz w:val="32"/>
      <w:szCs w:val="32"/>
    </w:rPr>
  </w:style>
  <w:style w:type="character" w:styleId="Hipersaitas">
    <w:name w:val="Hyperlink"/>
    <w:basedOn w:val="Numatytasispastraiposriftas"/>
    <w:uiPriority w:val="99"/>
    <w:unhideWhenUsed/>
    <w:rsid w:val="00A90AE8"/>
    <w:rPr>
      <w:strike w:val="0"/>
      <w:dstrike w:val="0"/>
      <w:color w:val="1878D4"/>
      <w:u w:val="none"/>
      <w:effect w:val="none"/>
      <w:shd w:val="clear" w:color="auto" w:fill="auto"/>
    </w:rPr>
  </w:style>
  <w:style w:type="character" w:styleId="Komentaronuoroda">
    <w:name w:val="annotation reference"/>
    <w:basedOn w:val="Numatytasispastraiposriftas"/>
    <w:uiPriority w:val="99"/>
    <w:semiHidden/>
    <w:unhideWhenUsed/>
    <w:rsid w:val="00F42F11"/>
    <w:rPr>
      <w:sz w:val="16"/>
      <w:szCs w:val="16"/>
    </w:rPr>
  </w:style>
  <w:style w:type="paragraph" w:styleId="Komentarotekstas">
    <w:name w:val="annotation text"/>
    <w:basedOn w:val="prastasis"/>
    <w:link w:val="KomentarotekstasDiagrama"/>
    <w:uiPriority w:val="99"/>
    <w:semiHidden/>
    <w:unhideWhenUsed/>
    <w:rsid w:val="00F42F1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F42F11"/>
    <w:rPr>
      <w:sz w:val="20"/>
      <w:szCs w:val="20"/>
    </w:rPr>
  </w:style>
  <w:style w:type="paragraph" w:styleId="Komentarotema">
    <w:name w:val="annotation subject"/>
    <w:basedOn w:val="Komentarotekstas"/>
    <w:next w:val="Komentarotekstas"/>
    <w:link w:val="KomentarotemaDiagrama"/>
    <w:uiPriority w:val="99"/>
    <w:semiHidden/>
    <w:unhideWhenUsed/>
    <w:rsid w:val="00F42F11"/>
    <w:rPr>
      <w:b/>
      <w:bCs/>
    </w:rPr>
  </w:style>
  <w:style w:type="character" w:customStyle="1" w:styleId="KomentarotemaDiagrama">
    <w:name w:val="Komentaro tema Diagrama"/>
    <w:basedOn w:val="KomentarotekstasDiagrama"/>
    <w:link w:val="Komentarotema"/>
    <w:uiPriority w:val="99"/>
    <w:semiHidden/>
    <w:rsid w:val="00F42F11"/>
    <w:rPr>
      <w:b/>
      <w:bCs/>
      <w:sz w:val="20"/>
      <w:szCs w:val="20"/>
    </w:rPr>
  </w:style>
  <w:style w:type="paragraph" w:styleId="Debesliotekstas">
    <w:name w:val="Balloon Text"/>
    <w:basedOn w:val="prastasis"/>
    <w:link w:val="DebesliotekstasDiagrama"/>
    <w:uiPriority w:val="99"/>
    <w:semiHidden/>
    <w:unhideWhenUsed/>
    <w:rsid w:val="00F42F1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42F11"/>
    <w:rPr>
      <w:rFonts w:ascii="Segoe UI" w:hAnsi="Segoe UI" w:cs="Segoe UI"/>
      <w:sz w:val="18"/>
      <w:szCs w:val="18"/>
    </w:rPr>
  </w:style>
  <w:style w:type="character" w:customStyle="1" w:styleId="fontstyle01">
    <w:name w:val="fontstyle01"/>
    <w:basedOn w:val="Numatytasispastraiposriftas"/>
    <w:rsid w:val="000441C6"/>
    <w:rPr>
      <w:rFonts w:ascii="ArialMT" w:hAnsi="ArialMT" w:hint="default"/>
      <w:b w:val="0"/>
      <w:bCs w:val="0"/>
      <w:i w:val="0"/>
      <w:iCs w:val="0"/>
      <w:color w:val="000000"/>
      <w:sz w:val="20"/>
      <w:szCs w:val="20"/>
    </w:rPr>
  </w:style>
  <w:style w:type="character" w:customStyle="1" w:styleId="fontstyle21">
    <w:name w:val="fontstyle21"/>
    <w:basedOn w:val="Numatytasispastraiposriftas"/>
    <w:rsid w:val="000441C6"/>
    <w:rPr>
      <w:rFonts w:ascii="SymbolMT" w:hAnsi="SymbolMT" w:hint="default"/>
      <w:b w:val="0"/>
      <w:bCs w:val="0"/>
      <w:i w:val="0"/>
      <w:iCs w:val="0"/>
      <w:color w:val="000000"/>
      <w:sz w:val="20"/>
      <w:szCs w:val="20"/>
    </w:rPr>
  </w:style>
  <w:style w:type="paragraph" w:customStyle="1" w:styleId="Default">
    <w:name w:val="Default"/>
    <w:rsid w:val="000D0548"/>
    <w:pPr>
      <w:autoSpaceDE w:val="0"/>
      <w:autoSpaceDN w:val="0"/>
      <w:adjustRightInd w:val="0"/>
      <w:spacing w:after="0" w:line="240" w:lineRule="auto"/>
    </w:pPr>
    <w:rPr>
      <w:rFonts w:ascii="Arial" w:hAnsi="Arial" w:cs="Arial"/>
      <w:color w:val="000000"/>
      <w:sz w:val="24"/>
      <w:szCs w:val="24"/>
    </w:rPr>
  </w:style>
  <w:style w:type="character" w:styleId="Neapdorotaspaminjimas">
    <w:name w:val="Unresolved Mention"/>
    <w:basedOn w:val="Numatytasispastraiposriftas"/>
    <w:uiPriority w:val="99"/>
    <w:semiHidden/>
    <w:unhideWhenUsed/>
    <w:rsid w:val="000F15DE"/>
    <w:rPr>
      <w:color w:val="605E5C"/>
      <w:shd w:val="clear" w:color="auto" w:fill="E1DFDD"/>
    </w:rPr>
  </w:style>
  <w:style w:type="character" w:customStyle="1" w:styleId="SraopastraipaDiagrama">
    <w:name w:val="Sąrašo pastraipa Diagrama"/>
    <w:aliases w:val="List not in Table Diagrama"/>
    <w:link w:val="Sraopastraipa"/>
    <w:uiPriority w:val="34"/>
    <w:locked/>
    <w:rsid w:val="00BD05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1774486">
      <w:bodyDiv w:val="1"/>
      <w:marLeft w:val="0"/>
      <w:marRight w:val="0"/>
      <w:marTop w:val="0"/>
      <w:marBottom w:val="0"/>
      <w:divBdr>
        <w:top w:val="none" w:sz="0" w:space="0" w:color="auto"/>
        <w:left w:val="none" w:sz="0" w:space="0" w:color="auto"/>
        <w:bottom w:val="none" w:sz="0" w:space="0" w:color="auto"/>
        <w:right w:val="none" w:sz="0" w:space="0" w:color="auto"/>
      </w:divBdr>
    </w:div>
    <w:div w:id="1035690825">
      <w:bodyDiv w:val="1"/>
      <w:marLeft w:val="0"/>
      <w:marRight w:val="0"/>
      <w:marTop w:val="0"/>
      <w:marBottom w:val="0"/>
      <w:divBdr>
        <w:top w:val="none" w:sz="0" w:space="0" w:color="auto"/>
        <w:left w:val="none" w:sz="0" w:space="0" w:color="auto"/>
        <w:bottom w:val="none" w:sz="0" w:space="0" w:color="auto"/>
        <w:right w:val="none" w:sz="0" w:space="0" w:color="auto"/>
      </w:divBdr>
    </w:div>
    <w:div w:id="1038358061">
      <w:bodyDiv w:val="1"/>
      <w:marLeft w:val="0"/>
      <w:marRight w:val="0"/>
      <w:marTop w:val="0"/>
      <w:marBottom w:val="0"/>
      <w:divBdr>
        <w:top w:val="none" w:sz="0" w:space="0" w:color="auto"/>
        <w:left w:val="none" w:sz="0" w:space="0" w:color="auto"/>
        <w:bottom w:val="none" w:sz="0" w:space="0" w:color="auto"/>
        <w:right w:val="none" w:sz="0" w:space="0" w:color="auto"/>
      </w:divBdr>
      <w:divsChild>
        <w:div w:id="96600659">
          <w:marLeft w:val="0"/>
          <w:marRight w:val="0"/>
          <w:marTop w:val="0"/>
          <w:marBottom w:val="0"/>
          <w:divBdr>
            <w:top w:val="none" w:sz="0" w:space="0" w:color="auto"/>
            <w:left w:val="none" w:sz="0" w:space="0" w:color="auto"/>
            <w:bottom w:val="none" w:sz="0" w:space="0" w:color="auto"/>
            <w:right w:val="none" w:sz="0" w:space="0" w:color="auto"/>
          </w:divBdr>
          <w:divsChild>
            <w:div w:id="1212109703">
              <w:marLeft w:val="0"/>
              <w:marRight w:val="0"/>
              <w:marTop w:val="0"/>
              <w:marBottom w:val="0"/>
              <w:divBdr>
                <w:top w:val="none" w:sz="0" w:space="0" w:color="auto"/>
                <w:left w:val="none" w:sz="0" w:space="0" w:color="auto"/>
                <w:bottom w:val="none" w:sz="0" w:space="0" w:color="auto"/>
                <w:right w:val="none" w:sz="0" w:space="0" w:color="auto"/>
              </w:divBdr>
              <w:divsChild>
                <w:div w:id="1192063976">
                  <w:marLeft w:val="0"/>
                  <w:marRight w:val="0"/>
                  <w:marTop w:val="0"/>
                  <w:marBottom w:val="0"/>
                  <w:divBdr>
                    <w:top w:val="none" w:sz="0" w:space="0" w:color="auto"/>
                    <w:left w:val="none" w:sz="0" w:space="0" w:color="auto"/>
                    <w:bottom w:val="none" w:sz="0" w:space="0" w:color="auto"/>
                    <w:right w:val="none" w:sz="0" w:space="0" w:color="auto"/>
                  </w:divBdr>
                  <w:divsChild>
                    <w:div w:id="1367487613">
                      <w:marLeft w:val="0"/>
                      <w:marRight w:val="0"/>
                      <w:marTop w:val="0"/>
                      <w:marBottom w:val="0"/>
                      <w:divBdr>
                        <w:top w:val="none" w:sz="0" w:space="0" w:color="auto"/>
                        <w:left w:val="none" w:sz="0" w:space="0" w:color="auto"/>
                        <w:bottom w:val="none" w:sz="0" w:space="0" w:color="auto"/>
                        <w:right w:val="none" w:sz="0" w:space="0" w:color="auto"/>
                      </w:divBdr>
                      <w:divsChild>
                        <w:div w:id="600383569">
                          <w:marLeft w:val="0"/>
                          <w:marRight w:val="0"/>
                          <w:marTop w:val="0"/>
                          <w:marBottom w:val="1230"/>
                          <w:divBdr>
                            <w:top w:val="none" w:sz="0" w:space="0" w:color="auto"/>
                            <w:left w:val="none" w:sz="0" w:space="0" w:color="auto"/>
                            <w:bottom w:val="none" w:sz="0" w:space="0" w:color="auto"/>
                            <w:right w:val="none" w:sz="0" w:space="0" w:color="auto"/>
                          </w:divBdr>
                          <w:divsChild>
                            <w:div w:id="1416392072">
                              <w:marLeft w:val="0"/>
                              <w:marRight w:val="0"/>
                              <w:marTop w:val="0"/>
                              <w:marBottom w:val="0"/>
                              <w:divBdr>
                                <w:top w:val="none" w:sz="0" w:space="0" w:color="auto"/>
                                <w:left w:val="none" w:sz="0" w:space="0" w:color="auto"/>
                                <w:bottom w:val="none" w:sz="0" w:space="0" w:color="auto"/>
                                <w:right w:val="none" w:sz="0" w:space="0" w:color="auto"/>
                              </w:divBdr>
                              <w:divsChild>
                                <w:div w:id="557788919">
                                  <w:marLeft w:val="0"/>
                                  <w:marRight w:val="0"/>
                                  <w:marTop w:val="0"/>
                                  <w:marBottom w:val="330"/>
                                  <w:divBdr>
                                    <w:top w:val="single" w:sz="6" w:space="0" w:color="CCCCCC"/>
                                    <w:left w:val="single" w:sz="6" w:space="0" w:color="CCCCCC"/>
                                    <w:bottom w:val="single" w:sz="6" w:space="0" w:color="CCCCCC"/>
                                    <w:right w:val="single" w:sz="6" w:space="0" w:color="CCCCCC"/>
                                  </w:divBdr>
                                  <w:divsChild>
                                    <w:div w:id="1548301950">
                                      <w:marLeft w:val="0"/>
                                      <w:marRight w:val="0"/>
                                      <w:marTop w:val="0"/>
                                      <w:marBottom w:val="0"/>
                                      <w:divBdr>
                                        <w:top w:val="none" w:sz="0" w:space="0" w:color="auto"/>
                                        <w:left w:val="none" w:sz="0" w:space="0" w:color="auto"/>
                                        <w:bottom w:val="none" w:sz="0" w:space="0" w:color="auto"/>
                                        <w:right w:val="none" w:sz="0" w:space="0" w:color="auto"/>
                                      </w:divBdr>
                                      <w:divsChild>
                                        <w:div w:id="1251624997">
                                          <w:marLeft w:val="0"/>
                                          <w:marRight w:val="0"/>
                                          <w:marTop w:val="0"/>
                                          <w:marBottom w:val="0"/>
                                          <w:divBdr>
                                            <w:top w:val="none" w:sz="0" w:space="0" w:color="auto"/>
                                            <w:left w:val="none" w:sz="0" w:space="0" w:color="auto"/>
                                            <w:bottom w:val="none" w:sz="0" w:space="0" w:color="auto"/>
                                            <w:right w:val="none" w:sz="0" w:space="0" w:color="auto"/>
                                          </w:divBdr>
                                          <w:divsChild>
                                            <w:div w:id="1010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5281593">
      <w:bodyDiv w:val="1"/>
      <w:marLeft w:val="0"/>
      <w:marRight w:val="0"/>
      <w:marTop w:val="0"/>
      <w:marBottom w:val="0"/>
      <w:divBdr>
        <w:top w:val="none" w:sz="0" w:space="0" w:color="auto"/>
        <w:left w:val="none" w:sz="0" w:space="0" w:color="auto"/>
        <w:bottom w:val="none" w:sz="0" w:space="0" w:color="auto"/>
        <w:right w:val="none" w:sz="0" w:space="0" w:color="auto"/>
      </w:divBdr>
    </w:div>
    <w:div w:id="1409618062">
      <w:bodyDiv w:val="1"/>
      <w:marLeft w:val="0"/>
      <w:marRight w:val="0"/>
      <w:marTop w:val="0"/>
      <w:marBottom w:val="0"/>
      <w:divBdr>
        <w:top w:val="none" w:sz="0" w:space="0" w:color="auto"/>
        <w:left w:val="none" w:sz="0" w:space="0" w:color="auto"/>
        <w:bottom w:val="none" w:sz="0" w:space="0" w:color="auto"/>
        <w:right w:val="none" w:sz="0" w:space="0" w:color="auto"/>
      </w:divBdr>
      <w:divsChild>
        <w:div w:id="1091706611">
          <w:marLeft w:val="0"/>
          <w:marRight w:val="0"/>
          <w:marTop w:val="0"/>
          <w:marBottom w:val="0"/>
          <w:divBdr>
            <w:top w:val="none" w:sz="0" w:space="0" w:color="auto"/>
            <w:left w:val="none" w:sz="0" w:space="0" w:color="auto"/>
            <w:bottom w:val="none" w:sz="0" w:space="0" w:color="auto"/>
            <w:right w:val="none" w:sz="0" w:space="0" w:color="auto"/>
          </w:divBdr>
          <w:divsChild>
            <w:div w:id="236668237">
              <w:marLeft w:val="0"/>
              <w:marRight w:val="0"/>
              <w:marTop w:val="0"/>
              <w:marBottom w:val="0"/>
              <w:divBdr>
                <w:top w:val="none" w:sz="0" w:space="0" w:color="auto"/>
                <w:left w:val="none" w:sz="0" w:space="0" w:color="auto"/>
                <w:bottom w:val="none" w:sz="0" w:space="0" w:color="auto"/>
                <w:right w:val="none" w:sz="0" w:space="0" w:color="auto"/>
              </w:divBdr>
              <w:divsChild>
                <w:div w:id="2112964603">
                  <w:marLeft w:val="0"/>
                  <w:marRight w:val="0"/>
                  <w:marTop w:val="0"/>
                  <w:marBottom w:val="0"/>
                  <w:divBdr>
                    <w:top w:val="none" w:sz="0" w:space="0" w:color="auto"/>
                    <w:left w:val="none" w:sz="0" w:space="0" w:color="auto"/>
                    <w:bottom w:val="none" w:sz="0" w:space="0" w:color="auto"/>
                    <w:right w:val="none" w:sz="0" w:space="0" w:color="auto"/>
                  </w:divBdr>
                  <w:divsChild>
                    <w:div w:id="851144248">
                      <w:marLeft w:val="0"/>
                      <w:marRight w:val="0"/>
                      <w:marTop w:val="0"/>
                      <w:marBottom w:val="0"/>
                      <w:divBdr>
                        <w:top w:val="none" w:sz="0" w:space="0" w:color="auto"/>
                        <w:left w:val="none" w:sz="0" w:space="0" w:color="auto"/>
                        <w:bottom w:val="none" w:sz="0" w:space="0" w:color="auto"/>
                        <w:right w:val="none" w:sz="0" w:space="0" w:color="auto"/>
                      </w:divBdr>
                      <w:divsChild>
                        <w:div w:id="329214805">
                          <w:marLeft w:val="0"/>
                          <w:marRight w:val="0"/>
                          <w:marTop w:val="0"/>
                          <w:marBottom w:val="1230"/>
                          <w:divBdr>
                            <w:top w:val="none" w:sz="0" w:space="0" w:color="auto"/>
                            <w:left w:val="none" w:sz="0" w:space="0" w:color="auto"/>
                            <w:bottom w:val="none" w:sz="0" w:space="0" w:color="auto"/>
                            <w:right w:val="none" w:sz="0" w:space="0" w:color="auto"/>
                          </w:divBdr>
                          <w:divsChild>
                            <w:div w:id="1915774363">
                              <w:marLeft w:val="0"/>
                              <w:marRight w:val="0"/>
                              <w:marTop w:val="0"/>
                              <w:marBottom w:val="0"/>
                              <w:divBdr>
                                <w:top w:val="none" w:sz="0" w:space="0" w:color="auto"/>
                                <w:left w:val="none" w:sz="0" w:space="0" w:color="auto"/>
                                <w:bottom w:val="none" w:sz="0" w:space="0" w:color="auto"/>
                                <w:right w:val="none" w:sz="0" w:space="0" w:color="auto"/>
                              </w:divBdr>
                              <w:divsChild>
                                <w:div w:id="1939633967">
                                  <w:marLeft w:val="0"/>
                                  <w:marRight w:val="0"/>
                                  <w:marTop w:val="0"/>
                                  <w:marBottom w:val="330"/>
                                  <w:divBdr>
                                    <w:top w:val="single" w:sz="6" w:space="0" w:color="CCCCCC"/>
                                    <w:left w:val="single" w:sz="6" w:space="0" w:color="CCCCCC"/>
                                    <w:bottom w:val="single" w:sz="6" w:space="0" w:color="CCCCCC"/>
                                    <w:right w:val="single" w:sz="6" w:space="0" w:color="CCCCCC"/>
                                  </w:divBdr>
                                  <w:divsChild>
                                    <w:div w:id="404188397">
                                      <w:marLeft w:val="0"/>
                                      <w:marRight w:val="0"/>
                                      <w:marTop w:val="0"/>
                                      <w:marBottom w:val="0"/>
                                      <w:divBdr>
                                        <w:top w:val="none" w:sz="0" w:space="0" w:color="auto"/>
                                        <w:left w:val="none" w:sz="0" w:space="0" w:color="auto"/>
                                        <w:bottom w:val="none" w:sz="0" w:space="0" w:color="auto"/>
                                        <w:right w:val="none" w:sz="0" w:space="0" w:color="auto"/>
                                      </w:divBdr>
                                      <w:divsChild>
                                        <w:div w:id="1474371096">
                                          <w:marLeft w:val="0"/>
                                          <w:marRight w:val="0"/>
                                          <w:marTop w:val="0"/>
                                          <w:marBottom w:val="0"/>
                                          <w:divBdr>
                                            <w:top w:val="none" w:sz="0" w:space="0" w:color="auto"/>
                                            <w:left w:val="none" w:sz="0" w:space="0" w:color="auto"/>
                                            <w:bottom w:val="none" w:sz="0" w:space="0" w:color="auto"/>
                                            <w:right w:val="none" w:sz="0" w:space="0" w:color="auto"/>
                                          </w:divBdr>
                                          <w:divsChild>
                                            <w:div w:id="188019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3796275">
      <w:bodyDiv w:val="1"/>
      <w:marLeft w:val="0"/>
      <w:marRight w:val="0"/>
      <w:marTop w:val="0"/>
      <w:marBottom w:val="0"/>
      <w:divBdr>
        <w:top w:val="none" w:sz="0" w:space="0" w:color="auto"/>
        <w:left w:val="none" w:sz="0" w:space="0" w:color="auto"/>
        <w:bottom w:val="none" w:sz="0" w:space="0" w:color="auto"/>
        <w:right w:val="none" w:sz="0" w:space="0" w:color="auto"/>
      </w:divBdr>
      <w:divsChild>
        <w:div w:id="270163206">
          <w:marLeft w:val="0"/>
          <w:marRight w:val="0"/>
          <w:marTop w:val="0"/>
          <w:marBottom w:val="0"/>
          <w:divBdr>
            <w:top w:val="none" w:sz="0" w:space="0" w:color="auto"/>
            <w:left w:val="none" w:sz="0" w:space="0" w:color="auto"/>
            <w:bottom w:val="none" w:sz="0" w:space="0" w:color="auto"/>
            <w:right w:val="none" w:sz="0" w:space="0" w:color="auto"/>
          </w:divBdr>
          <w:divsChild>
            <w:div w:id="1004824070">
              <w:marLeft w:val="0"/>
              <w:marRight w:val="0"/>
              <w:marTop w:val="0"/>
              <w:marBottom w:val="0"/>
              <w:divBdr>
                <w:top w:val="none" w:sz="0" w:space="0" w:color="auto"/>
                <w:left w:val="none" w:sz="0" w:space="0" w:color="auto"/>
                <w:bottom w:val="none" w:sz="0" w:space="0" w:color="auto"/>
                <w:right w:val="none" w:sz="0" w:space="0" w:color="auto"/>
              </w:divBdr>
              <w:divsChild>
                <w:div w:id="1371803991">
                  <w:marLeft w:val="0"/>
                  <w:marRight w:val="0"/>
                  <w:marTop w:val="0"/>
                  <w:marBottom w:val="0"/>
                  <w:divBdr>
                    <w:top w:val="none" w:sz="0" w:space="0" w:color="auto"/>
                    <w:left w:val="none" w:sz="0" w:space="0" w:color="auto"/>
                    <w:bottom w:val="none" w:sz="0" w:space="0" w:color="auto"/>
                    <w:right w:val="none" w:sz="0" w:space="0" w:color="auto"/>
                  </w:divBdr>
                  <w:divsChild>
                    <w:div w:id="755248070">
                      <w:marLeft w:val="0"/>
                      <w:marRight w:val="0"/>
                      <w:marTop w:val="0"/>
                      <w:marBottom w:val="0"/>
                      <w:divBdr>
                        <w:top w:val="none" w:sz="0" w:space="0" w:color="auto"/>
                        <w:left w:val="none" w:sz="0" w:space="0" w:color="auto"/>
                        <w:bottom w:val="none" w:sz="0" w:space="0" w:color="auto"/>
                        <w:right w:val="none" w:sz="0" w:space="0" w:color="auto"/>
                      </w:divBdr>
                      <w:divsChild>
                        <w:div w:id="596059977">
                          <w:marLeft w:val="0"/>
                          <w:marRight w:val="0"/>
                          <w:marTop w:val="0"/>
                          <w:marBottom w:val="1230"/>
                          <w:divBdr>
                            <w:top w:val="none" w:sz="0" w:space="0" w:color="auto"/>
                            <w:left w:val="none" w:sz="0" w:space="0" w:color="auto"/>
                            <w:bottom w:val="none" w:sz="0" w:space="0" w:color="auto"/>
                            <w:right w:val="none" w:sz="0" w:space="0" w:color="auto"/>
                          </w:divBdr>
                          <w:divsChild>
                            <w:div w:id="333578528">
                              <w:marLeft w:val="0"/>
                              <w:marRight w:val="0"/>
                              <w:marTop w:val="0"/>
                              <w:marBottom w:val="0"/>
                              <w:divBdr>
                                <w:top w:val="none" w:sz="0" w:space="0" w:color="auto"/>
                                <w:left w:val="none" w:sz="0" w:space="0" w:color="auto"/>
                                <w:bottom w:val="none" w:sz="0" w:space="0" w:color="auto"/>
                                <w:right w:val="none" w:sz="0" w:space="0" w:color="auto"/>
                              </w:divBdr>
                              <w:divsChild>
                                <w:div w:id="1752120952">
                                  <w:marLeft w:val="0"/>
                                  <w:marRight w:val="0"/>
                                  <w:marTop w:val="0"/>
                                  <w:marBottom w:val="330"/>
                                  <w:divBdr>
                                    <w:top w:val="single" w:sz="6" w:space="0" w:color="CCCCCC"/>
                                    <w:left w:val="single" w:sz="6" w:space="0" w:color="CCCCCC"/>
                                    <w:bottom w:val="single" w:sz="6" w:space="0" w:color="CCCCCC"/>
                                    <w:right w:val="single" w:sz="6" w:space="0" w:color="CCCCCC"/>
                                  </w:divBdr>
                                  <w:divsChild>
                                    <w:div w:id="838889986">
                                      <w:marLeft w:val="0"/>
                                      <w:marRight w:val="0"/>
                                      <w:marTop w:val="0"/>
                                      <w:marBottom w:val="0"/>
                                      <w:divBdr>
                                        <w:top w:val="none" w:sz="0" w:space="0" w:color="auto"/>
                                        <w:left w:val="none" w:sz="0" w:space="0" w:color="auto"/>
                                        <w:bottom w:val="none" w:sz="0" w:space="0" w:color="auto"/>
                                        <w:right w:val="none" w:sz="0" w:space="0" w:color="auto"/>
                                      </w:divBdr>
                                      <w:divsChild>
                                        <w:div w:id="1694458494">
                                          <w:marLeft w:val="0"/>
                                          <w:marRight w:val="0"/>
                                          <w:marTop w:val="0"/>
                                          <w:marBottom w:val="0"/>
                                          <w:divBdr>
                                            <w:top w:val="none" w:sz="0" w:space="0" w:color="auto"/>
                                            <w:left w:val="none" w:sz="0" w:space="0" w:color="auto"/>
                                            <w:bottom w:val="none" w:sz="0" w:space="0" w:color="auto"/>
                                            <w:right w:val="none" w:sz="0" w:space="0" w:color="auto"/>
                                          </w:divBdr>
                                          <w:divsChild>
                                            <w:div w:id="129991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8426607">
      <w:bodyDiv w:val="1"/>
      <w:marLeft w:val="0"/>
      <w:marRight w:val="0"/>
      <w:marTop w:val="0"/>
      <w:marBottom w:val="0"/>
      <w:divBdr>
        <w:top w:val="none" w:sz="0" w:space="0" w:color="auto"/>
        <w:left w:val="none" w:sz="0" w:space="0" w:color="auto"/>
        <w:bottom w:val="none" w:sz="0" w:space="0" w:color="auto"/>
        <w:right w:val="none" w:sz="0" w:space="0" w:color="auto"/>
      </w:divBdr>
    </w:div>
    <w:div w:id="1631474986">
      <w:bodyDiv w:val="1"/>
      <w:marLeft w:val="0"/>
      <w:marRight w:val="0"/>
      <w:marTop w:val="0"/>
      <w:marBottom w:val="0"/>
      <w:divBdr>
        <w:top w:val="none" w:sz="0" w:space="0" w:color="auto"/>
        <w:left w:val="none" w:sz="0" w:space="0" w:color="auto"/>
        <w:bottom w:val="none" w:sz="0" w:space="0" w:color="auto"/>
        <w:right w:val="none" w:sz="0" w:space="0" w:color="auto"/>
      </w:divBdr>
      <w:divsChild>
        <w:div w:id="1284923795">
          <w:marLeft w:val="0"/>
          <w:marRight w:val="0"/>
          <w:marTop w:val="0"/>
          <w:marBottom w:val="0"/>
          <w:divBdr>
            <w:top w:val="none" w:sz="0" w:space="0" w:color="auto"/>
            <w:left w:val="none" w:sz="0" w:space="0" w:color="auto"/>
            <w:bottom w:val="none" w:sz="0" w:space="0" w:color="auto"/>
            <w:right w:val="none" w:sz="0" w:space="0" w:color="auto"/>
          </w:divBdr>
          <w:divsChild>
            <w:div w:id="1098909502">
              <w:marLeft w:val="0"/>
              <w:marRight w:val="0"/>
              <w:marTop w:val="0"/>
              <w:marBottom w:val="0"/>
              <w:divBdr>
                <w:top w:val="none" w:sz="0" w:space="0" w:color="auto"/>
                <w:left w:val="none" w:sz="0" w:space="0" w:color="auto"/>
                <w:bottom w:val="none" w:sz="0" w:space="0" w:color="auto"/>
                <w:right w:val="none" w:sz="0" w:space="0" w:color="auto"/>
              </w:divBdr>
              <w:divsChild>
                <w:div w:id="1430274982">
                  <w:marLeft w:val="0"/>
                  <w:marRight w:val="0"/>
                  <w:marTop w:val="0"/>
                  <w:marBottom w:val="0"/>
                  <w:divBdr>
                    <w:top w:val="none" w:sz="0" w:space="0" w:color="auto"/>
                    <w:left w:val="none" w:sz="0" w:space="0" w:color="auto"/>
                    <w:bottom w:val="none" w:sz="0" w:space="0" w:color="auto"/>
                    <w:right w:val="none" w:sz="0" w:space="0" w:color="auto"/>
                  </w:divBdr>
                  <w:divsChild>
                    <w:div w:id="1822114729">
                      <w:marLeft w:val="0"/>
                      <w:marRight w:val="0"/>
                      <w:marTop w:val="0"/>
                      <w:marBottom w:val="0"/>
                      <w:divBdr>
                        <w:top w:val="none" w:sz="0" w:space="0" w:color="auto"/>
                        <w:left w:val="none" w:sz="0" w:space="0" w:color="auto"/>
                        <w:bottom w:val="none" w:sz="0" w:space="0" w:color="auto"/>
                        <w:right w:val="none" w:sz="0" w:space="0" w:color="auto"/>
                      </w:divBdr>
                      <w:divsChild>
                        <w:div w:id="1075324820">
                          <w:marLeft w:val="0"/>
                          <w:marRight w:val="0"/>
                          <w:marTop w:val="0"/>
                          <w:marBottom w:val="1230"/>
                          <w:divBdr>
                            <w:top w:val="none" w:sz="0" w:space="0" w:color="auto"/>
                            <w:left w:val="none" w:sz="0" w:space="0" w:color="auto"/>
                            <w:bottom w:val="none" w:sz="0" w:space="0" w:color="auto"/>
                            <w:right w:val="none" w:sz="0" w:space="0" w:color="auto"/>
                          </w:divBdr>
                          <w:divsChild>
                            <w:div w:id="997533977">
                              <w:marLeft w:val="0"/>
                              <w:marRight w:val="0"/>
                              <w:marTop w:val="0"/>
                              <w:marBottom w:val="0"/>
                              <w:divBdr>
                                <w:top w:val="none" w:sz="0" w:space="0" w:color="auto"/>
                                <w:left w:val="none" w:sz="0" w:space="0" w:color="auto"/>
                                <w:bottom w:val="none" w:sz="0" w:space="0" w:color="auto"/>
                                <w:right w:val="none" w:sz="0" w:space="0" w:color="auto"/>
                              </w:divBdr>
                              <w:divsChild>
                                <w:div w:id="58751069">
                                  <w:marLeft w:val="0"/>
                                  <w:marRight w:val="0"/>
                                  <w:marTop w:val="0"/>
                                  <w:marBottom w:val="330"/>
                                  <w:divBdr>
                                    <w:top w:val="single" w:sz="6" w:space="0" w:color="CCCCCC"/>
                                    <w:left w:val="single" w:sz="6" w:space="0" w:color="CCCCCC"/>
                                    <w:bottom w:val="single" w:sz="6" w:space="0" w:color="CCCCCC"/>
                                    <w:right w:val="single" w:sz="6" w:space="0" w:color="CCCCCC"/>
                                  </w:divBdr>
                                  <w:divsChild>
                                    <w:div w:id="930431998">
                                      <w:marLeft w:val="0"/>
                                      <w:marRight w:val="0"/>
                                      <w:marTop w:val="0"/>
                                      <w:marBottom w:val="0"/>
                                      <w:divBdr>
                                        <w:top w:val="none" w:sz="0" w:space="0" w:color="auto"/>
                                        <w:left w:val="none" w:sz="0" w:space="0" w:color="auto"/>
                                        <w:bottom w:val="none" w:sz="0" w:space="0" w:color="auto"/>
                                        <w:right w:val="none" w:sz="0" w:space="0" w:color="auto"/>
                                      </w:divBdr>
                                      <w:divsChild>
                                        <w:div w:id="2097508625">
                                          <w:marLeft w:val="0"/>
                                          <w:marRight w:val="0"/>
                                          <w:marTop w:val="0"/>
                                          <w:marBottom w:val="0"/>
                                          <w:divBdr>
                                            <w:top w:val="none" w:sz="0" w:space="0" w:color="auto"/>
                                            <w:left w:val="none" w:sz="0" w:space="0" w:color="auto"/>
                                            <w:bottom w:val="none" w:sz="0" w:space="0" w:color="auto"/>
                                            <w:right w:val="none" w:sz="0" w:space="0" w:color="auto"/>
                                          </w:divBdr>
                                          <w:divsChild>
                                            <w:div w:id="169603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5896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39502EAAD78A044B5821BA26FE27F47" ma:contentTypeVersion="7" ma:contentTypeDescription="Create a new document." ma:contentTypeScope="" ma:versionID="50d1753bdb6afc145d756b9281e368f3">
  <xsd:schema xmlns:xsd="http://www.w3.org/2001/XMLSchema" xmlns:xs="http://www.w3.org/2001/XMLSchema" xmlns:p="http://schemas.microsoft.com/office/2006/metadata/properties" xmlns:ns1="http://schemas.microsoft.com/sharepoint/v3" xmlns:ns2="95e34d8f-09e2-41c7-b307-1d70c1fd2376" targetNamespace="http://schemas.microsoft.com/office/2006/metadata/properties" ma:root="true" ma:fieldsID="f90507a71b82789eae559bd67a8240a4" ns1:_="" ns2:_="">
    <xsd:import namespace="http://schemas.microsoft.com/sharepoint/v3"/>
    <xsd:import namespace="95e34d8f-09e2-41c7-b307-1d70c1fd23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e34d8f-09e2-41c7-b307-1d70c1fd23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794B845-1E10-4363-8657-FE0DCADA7B7E}">
  <ds:schemaRefs>
    <ds:schemaRef ds:uri="http://schemas.microsoft.com/sharepoint/v3/contenttype/forms"/>
  </ds:schemaRefs>
</ds:datastoreItem>
</file>

<file path=customXml/itemProps2.xml><?xml version="1.0" encoding="utf-8"?>
<ds:datastoreItem xmlns:ds="http://schemas.openxmlformats.org/officeDocument/2006/customXml" ds:itemID="{7FB6B204-1AEC-4361-86FE-FE0F9DE2E5C6}">
  <ds:schemaRefs>
    <ds:schemaRef ds:uri="http://schemas.openxmlformats.org/officeDocument/2006/bibliography"/>
  </ds:schemaRefs>
</ds:datastoreItem>
</file>

<file path=customXml/itemProps3.xml><?xml version="1.0" encoding="utf-8"?>
<ds:datastoreItem xmlns:ds="http://schemas.openxmlformats.org/officeDocument/2006/customXml" ds:itemID="{45D88D74-E3CB-49B9-B58D-5340C7F94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5e34d8f-09e2-41c7-b307-1d70c1fd23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5EB98F-5960-44FE-A83F-AF79E01BE889}">
  <ds:schemaRefs>
    <ds:schemaRef ds:uri="http://schemas.microsoft.com/office/2006/metadata/properties"/>
    <ds:schemaRef ds:uri="http://schemas.microsoft.com/office/infopath/2007/PartnerControls"/>
    <ds:schemaRef ds:uri="http://schemas.microsoft.com/sharepoint/v3"/>
  </ds:schemaRefs>
</ds:datastoreItem>
</file>

<file path=docMetadata/LabelInfo.xml><?xml version="1.0" encoding="utf-8"?>
<clbl:labelList xmlns:clbl="http://schemas.microsoft.com/office/2020/mipLabelMetadata">
  <clbl:label id="{f302255e-cf28-4843-9031-c06177cecbc2}"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3</TotalTime>
  <Pages>6</Pages>
  <Words>9690</Words>
  <Characters>5524</Characters>
  <Application>Microsoft Office Word</Application>
  <DocSecurity>0</DocSecurity>
  <Lines>46</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UAB TIC</Company>
  <LinksUpToDate>false</LinksUpToDate>
  <CharactersWithSpaces>15184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Šarūnas Kubiliūnas</dc:creator>
  <cp:keywords/>
  <dc:description/>
  <cp:lastModifiedBy>Aidas Kazėnas</cp:lastModifiedBy>
  <cp:revision>2</cp:revision>
  <cp:lastPrinted>2021-11-24T06:54:00Z</cp:lastPrinted>
  <dcterms:created xsi:type="dcterms:W3CDTF">2024-12-02T21:46:00Z</dcterms:created>
  <dcterms:modified xsi:type="dcterms:W3CDTF">2024-12-02T21:46:00Z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0x010100739502EAAD78A044B5821BA26FE27F47</vt:lpwstr>
  </property>
  <property fmtid="{D5CDD505-2E9C-101B-9397-08002B2CF9AE}" pid="3" name="MSIP_Label_f302255e-cf28-4843-9031-c06177cecbc2_Enabled">
    <vt:lpwstr>true</vt:lpwstr>
  </property>
  <property fmtid="{D5CDD505-2E9C-101B-9397-08002B2CF9AE}" pid="4" name="MSIP_Label_f302255e-cf28-4843-9031-c06177cecbc2_SetDate">
    <vt:lpwstr>2022-04-26T18:11:51Z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2f2ad148-99aa-451e-92bc-678eac077042</vt:lpwstr>
  </property>
  <property fmtid="{D5CDD505-2E9C-101B-9397-08002B2CF9AE}" pid="9" name="MSIP_Label_f302255e-cf28-4843-9031-c06177cecbc2_ContentBits">
    <vt:lpwstr>3</vt:lpwstr>
  </property>
</Properties>
</file>